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396" w:rsidRDefault="00806396">
      <w:pPr>
        <w:tabs>
          <w:tab w:val="left" w:pos="720"/>
        </w:tabs>
        <w:rPr>
          <w:b/>
        </w:rPr>
      </w:pPr>
      <w:bookmarkStart w:id="0" w:name="_GoBack"/>
      <w:bookmarkEnd w:id="0"/>
    </w:p>
    <w:p w:rsidR="002E5034" w:rsidRDefault="002E5034" w:rsidP="002E5034">
      <w:pPr>
        <w:jc w:val="center"/>
      </w:pPr>
    </w:p>
    <w:p w:rsidR="002E5034" w:rsidRDefault="00415B37" w:rsidP="002E5034">
      <w:pPr>
        <w:jc w:val="center"/>
      </w:pPr>
      <w:r>
        <w:rPr>
          <w:noProof/>
        </w:rPr>
        <w:drawing>
          <wp:inline distT="0" distB="0" distL="0" distR="0">
            <wp:extent cx="895350" cy="885825"/>
            <wp:effectExtent l="0" t="0" r="0" b="9525"/>
            <wp:docPr id="4" name="Picture 1" descr="mass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ssse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034" w:rsidRDefault="002E5034" w:rsidP="002E5034">
      <w:pPr>
        <w:jc w:val="center"/>
      </w:pPr>
    </w:p>
    <w:p w:rsidR="002E5034" w:rsidRDefault="00415B37" w:rsidP="002E5034">
      <w:pPr>
        <w:jc w:val="center"/>
      </w:pPr>
      <w:r>
        <w:rPr>
          <w:noProof/>
        </w:rPr>
        <w:drawing>
          <wp:inline distT="0" distB="0" distL="0" distR="0">
            <wp:extent cx="2276475" cy="533400"/>
            <wp:effectExtent l="0" t="0" r="9525" b="0"/>
            <wp:docPr id="3" name="Picture 2" descr="MassDE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ssDE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57"/>
        <w:tblW w:w="9090" w:type="dxa"/>
        <w:tblLook w:val="0000" w:firstRow="0" w:lastRow="0" w:firstColumn="0" w:lastColumn="0" w:noHBand="0" w:noVBand="0"/>
      </w:tblPr>
      <w:tblGrid>
        <w:gridCol w:w="9090"/>
      </w:tblGrid>
      <w:tr w:rsidR="003B3215" w:rsidTr="003B3215">
        <w:trPr>
          <w:trHeight w:val="1152"/>
        </w:trPr>
        <w:tc>
          <w:tcPr>
            <w:tcW w:w="9090" w:type="dxa"/>
          </w:tcPr>
          <w:p w:rsidR="003B3215" w:rsidRDefault="003B3215" w:rsidP="003B3215">
            <w:pPr>
              <w:pStyle w:val="BodyText3"/>
              <w:rPr>
                <w:sz w:val="20"/>
              </w:rPr>
            </w:pPr>
          </w:p>
          <w:p w:rsidR="003B3215" w:rsidRPr="00F36F27" w:rsidRDefault="003B3215" w:rsidP="003B321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36F27">
              <w:rPr>
                <w:rFonts w:ascii="Arial" w:hAnsi="Arial" w:cs="Arial"/>
                <w:b/>
                <w:sz w:val="32"/>
                <w:szCs w:val="32"/>
              </w:rPr>
              <w:t>Massachusetts Department of Environmental Protection</w:t>
            </w:r>
          </w:p>
          <w:p w:rsidR="003B3215" w:rsidRPr="00F36F27" w:rsidRDefault="003B3215" w:rsidP="003B321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F36F27">
              <w:rPr>
                <w:rFonts w:ascii="Arial" w:hAnsi="Arial" w:cs="Arial"/>
                <w:b/>
                <w:sz w:val="32"/>
                <w:szCs w:val="32"/>
              </w:rPr>
              <w:t>Division of Watershed Management</w:t>
            </w:r>
          </w:p>
          <w:p w:rsidR="003B3215" w:rsidRDefault="003B3215" w:rsidP="003B3215">
            <w:pPr>
              <w:jc w:val="center"/>
            </w:pPr>
          </w:p>
        </w:tc>
      </w:tr>
    </w:tbl>
    <w:p w:rsidR="002E5034" w:rsidRDefault="00415B37" w:rsidP="002E503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440055</wp:posOffset>
                </wp:positionH>
                <wp:positionV relativeFrom="paragraph">
                  <wp:posOffset>98425</wp:posOffset>
                </wp:positionV>
                <wp:extent cx="5583555" cy="19685"/>
                <wp:effectExtent l="0" t="0" r="0" b="0"/>
                <wp:wrapNone/>
                <wp:docPr id="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83555" cy="1968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A44422" id="Line 3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65pt,7.75pt" to="474.3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" strokeweight="3pt"/>
            </w:pict>
          </mc:Fallback>
        </mc:AlternateContent>
      </w:r>
    </w:p>
    <w:p w:rsidR="002E5034" w:rsidRDefault="002E5034" w:rsidP="002E5034"/>
    <w:p w:rsidR="002E5034" w:rsidRDefault="002E5034" w:rsidP="002E5034">
      <w:pPr>
        <w:pStyle w:val="Title"/>
      </w:pPr>
    </w:p>
    <w:p w:rsidR="002E5034" w:rsidRDefault="002E5034" w:rsidP="002E5034">
      <w:pPr>
        <w:pStyle w:val="Title"/>
      </w:pPr>
    </w:p>
    <w:p w:rsidR="002E5034" w:rsidRDefault="002E5034" w:rsidP="002E5034">
      <w:pPr>
        <w:pStyle w:val="Title"/>
      </w:pPr>
    </w:p>
    <w:p w:rsidR="002E5034" w:rsidRDefault="002E5034" w:rsidP="002E5034">
      <w:pPr>
        <w:pStyle w:val="Title"/>
      </w:pPr>
    </w:p>
    <w:p w:rsidR="002E5034" w:rsidRDefault="002E5034" w:rsidP="002E5034">
      <w:pPr>
        <w:pStyle w:val="Title"/>
      </w:pPr>
    </w:p>
    <w:p w:rsidR="002E5034" w:rsidRPr="008B2119" w:rsidRDefault="002E5034" w:rsidP="002E5034">
      <w:pPr>
        <w:pStyle w:val="Title"/>
      </w:pPr>
      <w:r w:rsidRPr="008B2119">
        <w:t>STANDARD OPERATING PROCEDURE</w:t>
      </w:r>
    </w:p>
    <w:p w:rsidR="002E5034" w:rsidRDefault="002E5034" w:rsidP="002E5034">
      <w:pPr>
        <w:rPr>
          <w:b/>
        </w:rPr>
      </w:pPr>
    </w:p>
    <w:p w:rsidR="002E5034" w:rsidRPr="002E5034" w:rsidRDefault="001223DA" w:rsidP="002E5034">
      <w:pPr>
        <w:jc w:val="center"/>
        <w:rPr>
          <w:b/>
          <w:u w:val="single"/>
        </w:rPr>
      </w:pPr>
      <w:r>
        <w:rPr>
          <w:b/>
          <w:iCs/>
          <w:u w:val="single"/>
        </w:rPr>
        <w:t>Mailing Samples</w:t>
      </w:r>
    </w:p>
    <w:p w:rsidR="002E5034" w:rsidRDefault="002E5034" w:rsidP="002E5034">
      <w:pPr>
        <w:jc w:val="center"/>
        <w:rPr>
          <w:b/>
        </w:rPr>
      </w:pPr>
    </w:p>
    <w:p w:rsidR="002E5034" w:rsidRPr="00F23D87" w:rsidRDefault="002E5034" w:rsidP="002E5034">
      <w:pPr>
        <w:jc w:val="center"/>
        <w:rPr>
          <w:b/>
        </w:rPr>
      </w:pPr>
      <w:r w:rsidRPr="00F23D87">
        <w:rPr>
          <w:b/>
        </w:rPr>
        <w:t xml:space="preserve">CN </w:t>
      </w:r>
      <w:r w:rsidR="001223DA">
        <w:rPr>
          <w:b/>
        </w:rPr>
        <w:t>001.82</w:t>
      </w:r>
    </w:p>
    <w:p w:rsidR="002E5034" w:rsidRPr="00F36F27" w:rsidRDefault="001223DA" w:rsidP="002E5034">
      <w:pPr>
        <w:jc w:val="center"/>
        <w:rPr>
          <w:rFonts w:ascii="Arial" w:hAnsi="Arial" w:cs="Arial"/>
        </w:rPr>
      </w:pPr>
      <w:proofErr w:type="gramStart"/>
      <w:r>
        <w:t>June,</w:t>
      </w:r>
      <w:proofErr w:type="gramEnd"/>
      <w:r>
        <w:t xml:space="preserve"> 2016</w:t>
      </w:r>
    </w:p>
    <w:p w:rsidR="002E5034" w:rsidRDefault="002E5034" w:rsidP="002E5034"/>
    <w:p w:rsidR="002E5034" w:rsidRDefault="002E5034" w:rsidP="002E5034"/>
    <w:p w:rsidR="002E5034" w:rsidRDefault="002E5034" w:rsidP="002E5034"/>
    <w:p w:rsidR="002E5034" w:rsidRDefault="002E5034" w:rsidP="002E5034"/>
    <w:p w:rsidR="002E5034" w:rsidRDefault="002E5034" w:rsidP="002E5034"/>
    <w:tbl>
      <w:tblPr>
        <w:tblW w:w="9117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7"/>
        <w:gridCol w:w="4410"/>
        <w:gridCol w:w="810"/>
        <w:gridCol w:w="2340"/>
      </w:tblGrid>
      <w:tr w:rsidR="002E5034" w:rsidTr="00DF3D41">
        <w:trPr>
          <w:trHeight w:val="432"/>
        </w:trPr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034" w:rsidRPr="003D3177" w:rsidRDefault="002E5034" w:rsidP="00D22917">
            <w:pPr>
              <w:rPr>
                <w:rFonts w:ascii="Arial" w:hAnsi="Arial"/>
                <w:sz w:val="20"/>
              </w:rPr>
            </w:pPr>
            <w:r w:rsidRPr="003D3177">
              <w:rPr>
                <w:rFonts w:ascii="Arial" w:hAnsi="Arial"/>
                <w:sz w:val="20"/>
              </w:rPr>
              <w:t>Prepared by: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5034" w:rsidRPr="003D3177" w:rsidRDefault="002E5034" w:rsidP="00D22917">
            <w:pPr>
              <w:pStyle w:val="Heading6"/>
              <w:tabs>
                <w:tab w:val="left" w:pos="2052"/>
              </w:tabs>
              <w:spacing w:before="0" w:after="0"/>
              <w:ind w:left="1872" w:hanging="1872"/>
              <w:rPr>
                <w:rFonts w:ascii="Arial" w:hAnsi="Arial"/>
                <w:b w:val="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034" w:rsidRPr="003D3177" w:rsidRDefault="002E5034" w:rsidP="00D22917">
            <w:pPr>
              <w:rPr>
                <w:rFonts w:ascii="Arial" w:hAnsi="Arial"/>
                <w:sz w:val="20"/>
              </w:rPr>
            </w:pPr>
            <w:r w:rsidRPr="003D3177">
              <w:rPr>
                <w:rFonts w:ascii="Arial" w:hAnsi="Arial"/>
                <w:sz w:val="20"/>
              </w:rPr>
              <w:t xml:space="preserve">Date: 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034" w:rsidRPr="003D3177" w:rsidRDefault="002E5034" w:rsidP="00D22917">
            <w:pPr>
              <w:rPr>
                <w:rFonts w:ascii="Arial" w:hAnsi="Arial"/>
              </w:rPr>
            </w:pPr>
          </w:p>
        </w:tc>
      </w:tr>
      <w:tr w:rsidR="002E5034" w:rsidTr="00DF3D41">
        <w:trPr>
          <w:trHeight w:val="432"/>
        </w:trPr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034" w:rsidRPr="003D3177" w:rsidRDefault="002E5034" w:rsidP="00D22917">
            <w:pPr>
              <w:rPr>
                <w:rFonts w:ascii="Arial" w:hAnsi="Arial"/>
                <w:sz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034" w:rsidRPr="003D3177" w:rsidRDefault="002E5034" w:rsidP="00032F2A">
            <w:pPr>
              <w:pStyle w:val="Heading6"/>
              <w:spacing w:before="0" w:after="0"/>
              <w:rPr>
                <w:b w:val="0"/>
              </w:rPr>
            </w:pPr>
            <w:r w:rsidRPr="003D3177">
              <w:rPr>
                <w:b w:val="0"/>
              </w:rPr>
              <w:t>Richard Chase</w:t>
            </w:r>
            <w:r w:rsidR="00032F2A">
              <w:rPr>
                <w:b w:val="0"/>
              </w:rPr>
              <w:t xml:space="preserve"> and Bob Nuzzo</w:t>
            </w:r>
            <w:r w:rsidRPr="003D3177">
              <w:rPr>
                <w:b w:val="0"/>
              </w:rPr>
              <w:t xml:space="preserve">, </w:t>
            </w:r>
            <w:r w:rsidR="001223DA">
              <w:rPr>
                <w:b w:val="0"/>
              </w:rPr>
              <w:t>E</w:t>
            </w:r>
            <w:r w:rsidR="00032F2A">
              <w:rPr>
                <w:b w:val="0"/>
              </w:rPr>
              <w:t>nvironmental Analysts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034" w:rsidRPr="003D3177" w:rsidRDefault="002E5034" w:rsidP="00D22917">
            <w:pPr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E5034" w:rsidRPr="003D3177" w:rsidRDefault="002E5034" w:rsidP="00D22917">
            <w:pPr>
              <w:rPr>
                <w:rFonts w:ascii="Arial" w:hAnsi="Arial"/>
              </w:rPr>
            </w:pPr>
          </w:p>
        </w:tc>
      </w:tr>
      <w:tr w:rsidR="002E5034" w:rsidTr="00DF3D41">
        <w:trPr>
          <w:trHeight w:val="432"/>
        </w:trPr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034" w:rsidRPr="003D3177" w:rsidRDefault="002E5034" w:rsidP="00D22917">
            <w:pPr>
              <w:rPr>
                <w:rFonts w:ascii="Arial" w:hAnsi="Arial"/>
                <w:sz w:val="20"/>
              </w:rPr>
            </w:pPr>
            <w:r w:rsidRPr="003D3177">
              <w:rPr>
                <w:rFonts w:ascii="Arial" w:hAnsi="Arial"/>
                <w:sz w:val="20"/>
              </w:rPr>
              <w:t>Approved by: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5034" w:rsidRPr="003D3177" w:rsidRDefault="002E5034" w:rsidP="00D22917">
            <w:pPr>
              <w:pStyle w:val="Heading6"/>
              <w:spacing w:before="0" w:after="0"/>
              <w:rPr>
                <w:b w:val="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034" w:rsidRPr="003D3177" w:rsidRDefault="002E5034" w:rsidP="00D22917">
            <w:pPr>
              <w:rPr>
                <w:rFonts w:ascii="Arial" w:hAnsi="Arial"/>
                <w:sz w:val="20"/>
              </w:rPr>
            </w:pPr>
            <w:r w:rsidRPr="003D3177">
              <w:rPr>
                <w:rFonts w:ascii="Arial" w:hAnsi="Arial"/>
                <w:sz w:val="20"/>
              </w:rPr>
              <w:t>Date: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5034" w:rsidRPr="003D3177" w:rsidRDefault="002E5034" w:rsidP="00D22917">
            <w:pPr>
              <w:rPr>
                <w:rFonts w:ascii="Arial" w:hAnsi="Arial"/>
              </w:rPr>
            </w:pPr>
          </w:p>
        </w:tc>
      </w:tr>
      <w:tr w:rsidR="002E5034" w:rsidTr="00DF3D41">
        <w:trPr>
          <w:trHeight w:val="432"/>
        </w:trPr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034" w:rsidRPr="003D3177" w:rsidRDefault="002E5034" w:rsidP="00D22917">
            <w:pPr>
              <w:rPr>
                <w:rFonts w:ascii="Arial" w:hAnsi="Arial"/>
                <w:sz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034" w:rsidRPr="003D3177" w:rsidRDefault="002E5034" w:rsidP="00D22917">
            <w:pPr>
              <w:pStyle w:val="Heading6"/>
              <w:spacing w:before="0" w:after="0"/>
              <w:rPr>
                <w:b w:val="0"/>
              </w:rPr>
            </w:pPr>
            <w:r w:rsidRPr="003D3177">
              <w:rPr>
                <w:b w:val="0"/>
              </w:rPr>
              <w:t>Arthur Johnson, Monitoring Coordinator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034" w:rsidRPr="003D3177" w:rsidRDefault="002E5034" w:rsidP="00D22917">
            <w:pPr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034" w:rsidRPr="003D3177" w:rsidRDefault="002E5034" w:rsidP="00D22917">
            <w:pPr>
              <w:rPr>
                <w:rFonts w:ascii="Arial" w:hAnsi="Arial"/>
              </w:rPr>
            </w:pPr>
          </w:p>
        </w:tc>
      </w:tr>
      <w:tr w:rsidR="002E5034" w:rsidTr="00DF3D41">
        <w:trPr>
          <w:trHeight w:val="432"/>
        </w:trPr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034" w:rsidRPr="003D3177" w:rsidRDefault="002E5034" w:rsidP="00D22917">
            <w:pPr>
              <w:rPr>
                <w:rFonts w:ascii="Arial" w:hAnsi="Arial"/>
                <w:sz w:val="20"/>
              </w:rPr>
            </w:pPr>
            <w:r w:rsidRPr="003D3177">
              <w:rPr>
                <w:rFonts w:ascii="Arial" w:hAnsi="Arial"/>
                <w:sz w:val="20"/>
              </w:rPr>
              <w:t>Approved by: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5034" w:rsidRPr="003D3177" w:rsidRDefault="002E5034" w:rsidP="00D22917">
            <w:pPr>
              <w:rPr>
                <w:rFonts w:ascii="Arial" w:hAnsi="Aria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034" w:rsidRPr="003D3177" w:rsidRDefault="002E5034" w:rsidP="00D22917">
            <w:pPr>
              <w:rPr>
                <w:rFonts w:ascii="Arial" w:hAnsi="Arial"/>
                <w:sz w:val="20"/>
              </w:rPr>
            </w:pPr>
            <w:r w:rsidRPr="003D3177">
              <w:rPr>
                <w:rFonts w:ascii="Arial" w:hAnsi="Arial"/>
                <w:sz w:val="20"/>
              </w:rPr>
              <w:t xml:space="preserve">Date: 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034" w:rsidRPr="003D3177" w:rsidRDefault="002E5034" w:rsidP="00D22917">
            <w:pPr>
              <w:rPr>
                <w:rFonts w:ascii="Arial" w:hAnsi="Arial"/>
              </w:rPr>
            </w:pPr>
          </w:p>
        </w:tc>
      </w:tr>
      <w:tr w:rsidR="002E5034" w:rsidTr="00DF3D41">
        <w:trPr>
          <w:trHeight w:val="432"/>
        </w:trPr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034" w:rsidRPr="003D3177" w:rsidRDefault="002E5034" w:rsidP="00D22917">
            <w:pPr>
              <w:rPr>
                <w:rFonts w:ascii="Arial" w:hAnsi="Arial"/>
                <w:sz w:val="22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034" w:rsidRPr="003D3177" w:rsidRDefault="001223DA" w:rsidP="001223DA">
            <w:pPr>
              <w:pStyle w:val="Heading6"/>
              <w:spacing w:before="0" w:after="0"/>
              <w:rPr>
                <w:b w:val="0"/>
                <w:iCs/>
              </w:rPr>
            </w:pPr>
            <w:r>
              <w:rPr>
                <w:b w:val="0"/>
              </w:rPr>
              <w:t>Kim Groff</w:t>
            </w:r>
            <w:r w:rsidR="002E5034" w:rsidRPr="003D3177">
              <w:rPr>
                <w:b w:val="0"/>
              </w:rPr>
              <w:t>, Program Supervisor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034" w:rsidRPr="003D3177" w:rsidRDefault="002E5034" w:rsidP="00D22917">
            <w:pPr>
              <w:rPr>
                <w:rFonts w:ascii="Arial" w:hAnsi="Arial"/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E5034" w:rsidRPr="003D3177" w:rsidRDefault="002E5034" w:rsidP="00D22917">
            <w:pPr>
              <w:rPr>
                <w:rFonts w:ascii="Arial" w:hAnsi="Arial"/>
              </w:rPr>
            </w:pPr>
          </w:p>
        </w:tc>
      </w:tr>
    </w:tbl>
    <w:p w:rsidR="0084014A" w:rsidRPr="00B42BFD" w:rsidRDefault="0084014A" w:rsidP="0084014A">
      <w:pPr>
        <w:pStyle w:val="Heading3"/>
        <w:ind w:firstLine="720"/>
        <w:jc w:val="left"/>
        <w:rPr>
          <w:rFonts w:ascii="Arial" w:hAnsi="Arial" w:cs="Arial"/>
          <w:b w:val="0"/>
          <w:i/>
          <w:sz w:val="20"/>
        </w:rPr>
      </w:pPr>
      <w:bookmarkStart w:id="1" w:name="OLE_LINK6"/>
      <w:r w:rsidRPr="00B42BFD">
        <w:rPr>
          <w:rFonts w:ascii="Arial" w:hAnsi="Arial" w:cs="Arial"/>
          <w:b w:val="0"/>
          <w:i/>
          <w:sz w:val="20"/>
        </w:rPr>
        <w:t>* see pdf version for valid signatures</w:t>
      </w:r>
    </w:p>
    <w:bookmarkEnd w:id="1"/>
    <w:p w:rsidR="002E5034" w:rsidRDefault="002E5034" w:rsidP="0084014A">
      <w:pPr>
        <w:pStyle w:val="Heading1"/>
        <w:jc w:val="left"/>
        <w:rPr>
          <w:rFonts w:cs="Arial"/>
        </w:rPr>
      </w:pPr>
    </w:p>
    <w:p w:rsidR="002E5034" w:rsidRDefault="002E5034" w:rsidP="002E5034"/>
    <w:p w:rsidR="002E5034" w:rsidRPr="00B42E61" w:rsidRDefault="00D22917" w:rsidP="002E5034">
      <w:r>
        <w:br w:type="page"/>
      </w:r>
    </w:p>
    <w:p w:rsidR="002E5034" w:rsidRPr="0065654D" w:rsidRDefault="002E5034" w:rsidP="002E5034">
      <w:pPr>
        <w:pStyle w:val="Header"/>
        <w:ind w:left="720"/>
        <w:rPr>
          <w:szCs w:val="24"/>
        </w:rPr>
      </w:pPr>
      <w:r w:rsidRPr="0065654D">
        <w:rPr>
          <w:b/>
          <w:bCs/>
          <w:szCs w:val="24"/>
        </w:rPr>
        <w:lastRenderedPageBreak/>
        <w:t xml:space="preserve">Disclaimer:   </w:t>
      </w:r>
      <w:r w:rsidRPr="0065654D">
        <w:rPr>
          <w:szCs w:val="24"/>
        </w:rPr>
        <w:t>References to trade names, commercial products and manufacturers in this SOP does not constitute endorsement by MassDEP.</w:t>
      </w:r>
    </w:p>
    <w:p w:rsidR="002E5034" w:rsidRPr="005B0F7A" w:rsidRDefault="002E5034" w:rsidP="002E5034"/>
    <w:p w:rsidR="002E5034" w:rsidRDefault="002E5034" w:rsidP="002E5034">
      <w:pPr>
        <w:pStyle w:val="Heading1"/>
        <w:rPr>
          <w:rFonts w:cs="Arial"/>
        </w:rPr>
      </w:pPr>
    </w:p>
    <w:p w:rsidR="002E5034" w:rsidRDefault="002E5034" w:rsidP="002E5034">
      <w:pPr>
        <w:pStyle w:val="Heading1"/>
        <w:rPr>
          <w:rFonts w:cs="Arial"/>
        </w:rPr>
      </w:pPr>
    </w:p>
    <w:p w:rsidR="002E5034" w:rsidRDefault="002E5034" w:rsidP="002E5034">
      <w:pPr>
        <w:pStyle w:val="Heading1"/>
        <w:rPr>
          <w:rFonts w:cs="Arial"/>
        </w:rPr>
      </w:pPr>
    </w:p>
    <w:p w:rsidR="002E5034" w:rsidRPr="00F23D87" w:rsidRDefault="002E5034" w:rsidP="002E5034">
      <w:pPr>
        <w:pStyle w:val="Heading1"/>
        <w:rPr>
          <w:rFonts w:cs="Arial"/>
        </w:rPr>
      </w:pPr>
      <w:r w:rsidRPr="00F23D87">
        <w:rPr>
          <w:rFonts w:cs="Arial"/>
        </w:rPr>
        <w:t>List of Revisions</w:t>
      </w:r>
    </w:p>
    <w:p w:rsidR="002E5034" w:rsidRPr="0017651D" w:rsidRDefault="002E5034" w:rsidP="002E5034"/>
    <w:p w:rsidR="002E5034" w:rsidRDefault="002E5034" w:rsidP="002E5034"/>
    <w:tbl>
      <w:tblPr>
        <w:tblW w:w="0" w:type="auto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5354"/>
        <w:gridCol w:w="2152"/>
      </w:tblGrid>
      <w:tr w:rsidR="002E5034" w:rsidTr="0065654D">
        <w:trPr>
          <w:trHeight w:val="360"/>
        </w:trPr>
        <w:tc>
          <w:tcPr>
            <w:tcW w:w="1710" w:type="dxa"/>
            <w:shd w:val="clear" w:color="auto" w:fill="C0C0C0"/>
            <w:vAlign w:val="center"/>
          </w:tcPr>
          <w:p w:rsidR="002E5034" w:rsidRPr="00B42E61" w:rsidRDefault="002E5034" w:rsidP="00F24DFC">
            <w:pPr>
              <w:pStyle w:val="Heading1"/>
              <w:rPr>
                <w:b w:val="0"/>
                <w:u w:val="none"/>
              </w:rPr>
            </w:pPr>
            <w:r w:rsidRPr="00B42E61">
              <w:rPr>
                <w:b w:val="0"/>
                <w:u w:val="none"/>
              </w:rPr>
              <w:t>Revision Date</w:t>
            </w:r>
          </w:p>
        </w:tc>
        <w:tc>
          <w:tcPr>
            <w:tcW w:w="5354" w:type="dxa"/>
            <w:shd w:val="clear" w:color="auto" w:fill="C0C0C0"/>
            <w:vAlign w:val="center"/>
          </w:tcPr>
          <w:p w:rsidR="002E5034" w:rsidRPr="00B42E61" w:rsidRDefault="002E5034" w:rsidP="00F24DFC">
            <w:pPr>
              <w:pStyle w:val="Heading1"/>
              <w:rPr>
                <w:b w:val="0"/>
                <w:u w:val="none"/>
              </w:rPr>
            </w:pPr>
            <w:r w:rsidRPr="00B42E61">
              <w:rPr>
                <w:b w:val="0"/>
                <w:u w:val="none"/>
              </w:rPr>
              <w:t>Revision</w:t>
            </w:r>
          </w:p>
        </w:tc>
        <w:tc>
          <w:tcPr>
            <w:tcW w:w="2152" w:type="dxa"/>
            <w:shd w:val="clear" w:color="auto" w:fill="C0C0C0"/>
            <w:vAlign w:val="center"/>
          </w:tcPr>
          <w:p w:rsidR="002E5034" w:rsidRPr="00B42E61" w:rsidRDefault="002E5034" w:rsidP="00F24DFC">
            <w:pPr>
              <w:pStyle w:val="Heading1"/>
              <w:rPr>
                <w:b w:val="0"/>
                <w:u w:val="none"/>
              </w:rPr>
            </w:pPr>
            <w:r w:rsidRPr="00B42E61">
              <w:rPr>
                <w:b w:val="0"/>
                <w:u w:val="none"/>
              </w:rPr>
              <w:t>Pages #s</w:t>
            </w:r>
          </w:p>
        </w:tc>
      </w:tr>
      <w:tr w:rsidR="002E5034" w:rsidTr="0065654D">
        <w:trPr>
          <w:trHeight w:val="360"/>
        </w:trPr>
        <w:tc>
          <w:tcPr>
            <w:tcW w:w="1710" w:type="dxa"/>
            <w:vAlign w:val="center"/>
          </w:tcPr>
          <w:p w:rsidR="002E5034" w:rsidRPr="00B42E61" w:rsidRDefault="001223DA" w:rsidP="00F24DFC">
            <w:pPr>
              <w:pStyle w:val="Heading1"/>
              <w:jc w:val="left"/>
              <w:rPr>
                <w:b w:val="0"/>
                <w:bCs/>
                <w:u w:val="none"/>
              </w:rPr>
            </w:pPr>
            <w:r>
              <w:rPr>
                <w:b w:val="0"/>
                <w:bCs/>
                <w:u w:val="none"/>
              </w:rPr>
              <w:t>5/3/16</w:t>
            </w:r>
          </w:p>
        </w:tc>
        <w:tc>
          <w:tcPr>
            <w:tcW w:w="5354" w:type="dxa"/>
            <w:vAlign w:val="center"/>
          </w:tcPr>
          <w:p w:rsidR="002E5034" w:rsidRPr="00B42E61" w:rsidRDefault="001223DA" w:rsidP="001223DA">
            <w:pPr>
              <w:pStyle w:val="Heading1"/>
              <w:jc w:val="left"/>
              <w:rPr>
                <w:b w:val="0"/>
                <w:bCs/>
                <w:u w:val="none"/>
              </w:rPr>
            </w:pPr>
            <w:r>
              <w:rPr>
                <w:b w:val="0"/>
                <w:bCs/>
                <w:u w:val="none"/>
              </w:rPr>
              <w:t xml:space="preserve">Update for </w:t>
            </w:r>
            <w:proofErr w:type="spellStart"/>
            <w:r>
              <w:rPr>
                <w:b w:val="0"/>
                <w:bCs/>
                <w:u w:val="none"/>
              </w:rPr>
              <w:t>Phycotech</w:t>
            </w:r>
            <w:proofErr w:type="spellEnd"/>
            <w:r>
              <w:rPr>
                <w:b w:val="0"/>
                <w:bCs/>
                <w:u w:val="none"/>
              </w:rPr>
              <w:t xml:space="preserve"> Lab</w:t>
            </w:r>
          </w:p>
        </w:tc>
        <w:tc>
          <w:tcPr>
            <w:tcW w:w="2152" w:type="dxa"/>
            <w:vAlign w:val="center"/>
          </w:tcPr>
          <w:p w:rsidR="002E5034" w:rsidRPr="00B42E61" w:rsidRDefault="002E5034" w:rsidP="00F24DFC">
            <w:pPr>
              <w:pStyle w:val="Heading1"/>
              <w:jc w:val="left"/>
              <w:rPr>
                <w:b w:val="0"/>
                <w:bCs/>
                <w:u w:val="none"/>
              </w:rPr>
            </w:pPr>
          </w:p>
        </w:tc>
      </w:tr>
      <w:tr w:rsidR="002E5034" w:rsidTr="0065654D">
        <w:trPr>
          <w:trHeight w:val="360"/>
        </w:trPr>
        <w:tc>
          <w:tcPr>
            <w:tcW w:w="1710" w:type="dxa"/>
            <w:vAlign w:val="center"/>
          </w:tcPr>
          <w:p w:rsidR="002E5034" w:rsidRPr="00B42E61" w:rsidRDefault="00547688" w:rsidP="00F24DFC">
            <w:pPr>
              <w:pStyle w:val="Heading1"/>
              <w:jc w:val="left"/>
              <w:rPr>
                <w:b w:val="0"/>
                <w:bCs/>
                <w:u w:val="none"/>
              </w:rPr>
            </w:pPr>
            <w:r>
              <w:rPr>
                <w:b w:val="0"/>
                <w:bCs/>
                <w:u w:val="none"/>
              </w:rPr>
              <w:t>4/10/17</w:t>
            </w:r>
          </w:p>
        </w:tc>
        <w:tc>
          <w:tcPr>
            <w:tcW w:w="5354" w:type="dxa"/>
            <w:vAlign w:val="center"/>
          </w:tcPr>
          <w:p w:rsidR="002E5034" w:rsidRPr="00B42E61" w:rsidRDefault="00547688" w:rsidP="00F24DFC">
            <w:pPr>
              <w:pStyle w:val="Heading1"/>
              <w:jc w:val="left"/>
              <w:rPr>
                <w:b w:val="0"/>
                <w:bCs/>
                <w:u w:val="none"/>
              </w:rPr>
            </w:pPr>
            <w:r>
              <w:rPr>
                <w:b w:val="0"/>
                <w:bCs/>
                <w:u w:val="none"/>
              </w:rPr>
              <w:t xml:space="preserve">Revisions to </w:t>
            </w:r>
            <w:proofErr w:type="spellStart"/>
            <w:r>
              <w:rPr>
                <w:b w:val="0"/>
                <w:bCs/>
                <w:u w:val="none"/>
              </w:rPr>
              <w:t>Phycotech</w:t>
            </w:r>
            <w:proofErr w:type="spellEnd"/>
            <w:r>
              <w:rPr>
                <w:b w:val="0"/>
                <w:bCs/>
                <w:u w:val="none"/>
              </w:rPr>
              <w:t xml:space="preserve"> lab</w:t>
            </w:r>
          </w:p>
        </w:tc>
        <w:tc>
          <w:tcPr>
            <w:tcW w:w="2152" w:type="dxa"/>
            <w:vAlign w:val="center"/>
          </w:tcPr>
          <w:p w:rsidR="002E5034" w:rsidRPr="00B42E61" w:rsidRDefault="002E5034" w:rsidP="00F24DFC">
            <w:pPr>
              <w:pStyle w:val="Heading1"/>
              <w:jc w:val="left"/>
              <w:rPr>
                <w:b w:val="0"/>
                <w:bCs/>
                <w:u w:val="none"/>
              </w:rPr>
            </w:pPr>
          </w:p>
        </w:tc>
      </w:tr>
      <w:tr w:rsidR="0098176C" w:rsidTr="0065654D">
        <w:trPr>
          <w:trHeight w:val="360"/>
        </w:trPr>
        <w:tc>
          <w:tcPr>
            <w:tcW w:w="1710" w:type="dxa"/>
            <w:vAlign w:val="center"/>
          </w:tcPr>
          <w:p w:rsidR="0098176C" w:rsidRPr="00B42E61" w:rsidRDefault="0098176C" w:rsidP="0098176C">
            <w:pPr>
              <w:pStyle w:val="Heading1"/>
              <w:jc w:val="left"/>
              <w:rPr>
                <w:b w:val="0"/>
                <w:bCs/>
                <w:u w:val="none"/>
              </w:rPr>
            </w:pPr>
          </w:p>
        </w:tc>
        <w:tc>
          <w:tcPr>
            <w:tcW w:w="5354" w:type="dxa"/>
            <w:vAlign w:val="center"/>
          </w:tcPr>
          <w:p w:rsidR="0098176C" w:rsidRPr="00B42E61" w:rsidRDefault="0098176C" w:rsidP="0098176C">
            <w:pPr>
              <w:pStyle w:val="Heading1"/>
              <w:jc w:val="left"/>
              <w:rPr>
                <w:b w:val="0"/>
                <w:bCs/>
                <w:u w:val="none"/>
              </w:rPr>
            </w:pPr>
          </w:p>
        </w:tc>
        <w:tc>
          <w:tcPr>
            <w:tcW w:w="2152" w:type="dxa"/>
            <w:vAlign w:val="center"/>
          </w:tcPr>
          <w:p w:rsidR="0098176C" w:rsidRPr="00B42E61" w:rsidRDefault="0098176C" w:rsidP="0098176C">
            <w:pPr>
              <w:pStyle w:val="Heading1"/>
              <w:jc w:val="left"/>
              <w:rPr>
                <w:b w:val="0"/>
                <w:bCs/>
                <w:u w:val="none"/>
              </w:rPr>
            </w:pPr>
          </w:p>
        </w:tc>
      </w:tr>
      <w:tr w:rsidR="0098176C" w:rsidTr="0065654D">
        <w:trPr>
          <w:trHeight w:val="360"/>
        </w:trPr>
        <w:tc>
          <w:tcPr>
            <w:tcW w:w="1710" w:type="dxa"/>
            <w:vAlign w:val="center"/>
          </w:tcPr>
          <w:p w:rsidR="0098176C" w:rsidRPr="00B42E61" w:rsidRDefault="0098176C" w:rsidP="00F24DFC">
            <w:pPr>
              <w:pStyle w:val="Heading1"/>
              <w:jc w:val="left"/>
              <w:rPr>
                <w:b w:val="0"/>
                <w:bCs/>
                <w:u w:val="none"/>
              </w:rPr>
            </w:pPr>
          </w:p>
        </w:tc>
        <w:tc>
          <w:tcPr>
            <w:tcW w:w="5354" w:type="dxa"/>
            <w:vAlign w:val="center"/>
          </w:tcPr>
          <w:p w:rsidR="0098176C" w:rsidRPr="00B42E61" w:rsidRDefault="0098176C" w:rsidP="0098176C">
            <w:pPr>
              <w:pStyle w:val="Heading1"/>
              <w:jc w:val="left"/>
              <w:rPr>
                <w:b w:val="0"/>
                <w:bCs/>
                <w:u w:val="none"/>
              </w:rPr>
            </w:pPr>
          </w:p>
        </w:tc>
        <w:tc>
          <w:tcPr>
            <w:tcW w:w="2152" w:type="dxa"/>
            <w:vAlign w:val="center"/>
          </w:tcPr>
          <w:p w:rsidR="0098176C" w:rsidRPr="00B42E61" w:rsidRDefault="0098176C" w:rsidP="00F24DFC">
            <w:pPr>
              <w:pStyle w:val="Heading1"/>
              <w:jc w:val="left"/>
              <w:rPr>
                <w:b w:val="0"/>
                <w:bCs/>
                <w:u w:val="none"/>
              </w:rPr>
            </w:pPr>
          </w:p>
        </w:tc>
      </w:tr>
      <w:tr w:rsidR="0098176C" w:rsidTr="0065654D">
        <w:trPr>
          <w:trHeight w:val="360"/>
        </w:trPr>
        <w:tc>
          <w:tcPr>
            <w:tcW w:w="1710" w:type="dxa"/>
            <w:vAlign w:val="center"/>
          </w:tcPr>
          <w:p w:rsidR="0098176C" w:rsidRPr="00B42E61" w:rsidRDefault="0098176C" w:rsidP="00F24DFC">
            <w:pPr>
              <w:pStyle w:val="Heading1"/>
              <w:jc w:val="left"/>
              <w:rPr>
                <w:b w:val="0"/>
                <w:bCs/>
                <w:u w:val="none"/>
              </w:rPr>
            </w:pPr>
          </w:p>
        </w:tc>
        <w:tc>
          <w:tcPr>
            <w:tcW w:w="5354" w:type="dxa"/>
            <w:vAlign w:val="center"/>
          </w:tcPr>
          <w:p w:rsidR="0098176C" w:rsidRPr="00B42E61" w:rsidRDefault="0098176C" w:rsidP="00F24DFC">
            <w:pPr>
              <w:pStyle w:val="Heading1"/>
              <w:jc w:val="left"/>
              <w:rPr>
                <w:b w:val="0"/>
                <w:bCs/>
                <w:u w:val="none"/>
              </w:rPr>
            </w:pPr>
          </w:p>
        </w:tc>
        <w:tc>
          <w:tcPr>
            <w:tcW w:w="2152" w:type="dxa"/>
            <w:vAlign w:val="center"/>
          </w:tcPr>
          <w:p w:rsidR="0098176C" w:rsidRPr="00B42E61" w:rsidRDefault="0098176C" w:rsidP="00F24DFC">
            <w:pPr>
              <w:pStyle w:val="Heading1"/>
              <w:jc w:val="left"/>
              <w:rPr>
                <w:b w:val="0"/>
                <w:bCs/>
                <w:u w:val="none"/>
              </w:rPr>
            </w:pPr>
          </w:p>
        </w:tc>
      </w:tr>
      <w:tr w:rsidR="0098176C" w:rsidTr="0065654D">
        <w:trPr>
          <w:trHeight w:val="360"/>
        </w:trPr>
        <w:tc>
          <w:tcPr>
            <w:tcW w:w="1710" w:type="dxa"/>
            <w:vAlign w:val="center"/>
          </w:tcPr>
          <w:p w:rsidR="0098176C" w:rsidRPr="00B42E61" w:rsidRDefault="0098176C" w:rsidP="00F24DFC">
            <w:pPr>
              <w:pStyle w:val="Heading1"/>
              <w:jc w:val="left"/>
              <w:rPr>
                <w:b w:val="0"/>
                <w:bCs/>
                <w:u w:val="none"/>
              </w:rPr>
            </w:pPr>
          </w:p>
        </w:tc>
        <w:tc>
          <w:tcPr>
            <w:tcW w:w="5354" w:type="dxa"/>
            <w:vAlign w:val="center"/>
          </w:tcPr>
          <w:p w:rsidR="0098176C" w:rsidRPr="00B42E61" w:rsidRDefault="0098176C" w:rsidP="00F24DFC">
            <w:pPr>
              <w:pStyle w:val="Heading1"/>
              <w:jc w:val="left"/>
              <w:rPr>
                <w:b w:val="0"/>
                <w:bCs/>
                <w:u w:val="none"/>
              </w:rPr>
            </w:pPr>
          </w:p>
        </w:tc>
        <w:tc>
          <w:tcPr>
            <w:tcW w:w="2152" w:type="dxa"/>
            <w:vAlign w:val="center"/>
          </w:tcPr>
          <w:p w:rsidR="0098176C" w:rsidRPr="00B42E61" w:rsidRDefault="0098176C" w:rsidP="00F24DFC">
            <w:pPr>
              <w:pStyle w:val="Heading1"/>
              <w:jc w:val="left"/>
              <w:rPr>
                <w:b w:val="0"/>
                <w:bCs/>
                <w:u w:val="none"/>
              </w:rPr>
            </w:pPr>
          </w:p>
        </w:tc>
      </w:tr>
      <w:tr w:rsidR="0098176C" w:rsidTr="0065654D">
        <w:trPr>
          <w:trHeight w:val="360"/>
        </w:trPr>
        <w:tc>
          <w:tcPr>
            <w:tcW w:w="1710" w:type="dxa"/>
            <w:vAlign w:val="center"/>
          </w:tcPr>
          <w:p w:rsidR="0098176C" w:rsidRPr="00B42E61" w:rsidRDefault="0098176C" w:rsidP="00F24DFC">
            <w:pPr>
              <w:pStyle w:val="Heading1"/>
              <w:jc w:val="left"/>
              <w:rPr>
                <w:b w:val="0"/>
                <w:bCs/>
                <w:u w:val="none"/>
              </w:rPr>
            </w:pPr>
          </w:p>
        </w:tc>
        <w:tc>
          <w:tcPr>
            <w:tcW w:w="5354" w:type="dxa"/>
            <w:vAlign w:val="center"/>
          </w:tcPr>
          <w:p w:rsidR="0098176C" w:rsidRPr="00B42E61" w:rsidRDefault="0098176C" w:rsidP="00F24DFC">
            <w:pPr>
              <w:pStyle w:val="Heading1"/>
              <w:jc w:val="left"/>
              <w:rPr>
                <w:b w:val="0"/>
                <w:bCs/>
                <w:u w:val="none"/>
              </w:rPr>
            </w:pPr>
          </w:p>
        </w:tc>
        <w:tc>
          <w:tcPr>
            <w:tcW w:w="2152" w:type="dxa"/>
            <w:vAlign w:val="center"/>
          </w:tcPr>
          <w:p w:rsidR="0098176C" w:rsidRPr="00B42E61" w:rsidRDefault="0098176C" w:rsidP="00F24DFC">
            <w:pPr>
              <w:pStyle w:val="Heading1"/>
              <w:jc w:val="left"/>
              <w:rPr>
                <w:b w:val="0"/>
                <w:bCs/>
                <w:u w:val="none"/>
              </w:rPr>
            </w:pPr>
          </w:p>
        </w:tc>
      </w:tr>
    </w:tbl>
    <w:p w:rsidR="002E5034" w:rsidRDefault="002E5034" w:rsidP="002E5034">
      <w:pPr>
        <w:tabs>
          <w:tab w:val="left" w:pos="720"/>
        </w:tabs>
        <w:rPr>
          <w:b/>
        </w:rPr>
      </w:pPr>
      <w:r>
        <w:br w:type="page"/>
      </w:r>
    </w:p>
    <w:p w:rsidR="00806396" w:rsidRPr="001A47D0" w:rsidRDefault="001223DA" w:rsidP="001223DA">
      <w:pPr>
        <w:tabs>
          <w:tab w:val="left" w:pos="720"/>
        </w:tabs>
        <w:jc w:val="center"/>
        <w:rPr>
          <w:b/>
          <w:sz w:val="20"/>
        </w:rPr>
      </w:pPr>
      <w:r w:rsidRPr="001A47D0">
        <w:rPr>
          <w:b/>
          <w:sz w:val="20"/>
        </w:rPr>
        <w:lastRenderedPageBreak/>
        <w:t xml:space="preserve">Receiving Laboratory:   </w:t>
      </w:r>
      <w:r w:rsidRPr="001A47D0">
        <w:rPr>
          <w:b/>
          <w:sz w:val="20"/>
          <w:highlight w:val="yellow"/>
        </w:rPr>
        <w:t>WES</w:t>
      </w:r>
    </w:p>
    <w:p w:rsidR="001223DA" w:rsidRPr="001A47D0" w:rsidRDefault="001223DA" w:rsidP="00A54BFA">
      <w:pPr>
        <w:tabs>
          <w:tab w:val="left" w:pos="720"/>
        </w:tabs>
        <w:rPr>
          <w:bCs/>
          <w:sz w:val="20"/>
        </w:rPr>
      </w:pPr>
    </w:p>
    <w:p w:rsidR="00A54BFA" w:rsidRPr="001A47D0" w:rsidRDefault="00A54BFA" w:rsidP="00A54BFA">
      <w:pPr>
        <w:tabs>
          <w:tab w:val="left" w:pos="720"/>
        </w:tabs>
        <w:rPr>
          <w:bCs/>
          <w:i/>
          <w:iCs/>
          <w:sz w:val="20"/>
        </w:rPr>
      </w:pPr>
      <w:r w:rsidRPr="001A47D0">
        <w:rPr>
          <w:bCs/>
          <w:sz w:val="20"/>
        </w:rPr>
        <w:t>Monitoring coordinator procedures for coordinating ground transportation of DWM samples to WES via a mail service such as UPS shall be as follows (</w:t>
      </w:r>
      <w:r w:rsidRPr="001A47D0">
        <w:rPr>
          <w:bCs/>
          <w:i/>
          <w:iCs/>
          <w:sz w:val="20"/>
        </w:rPr>
        <w:t>applicable for samples with holding times &gt; 24 hours):</w:t>
      </w:r>
    </w:p>
    <w:p w:rsidR="00A54BFA" w:rsidRPr="001A47D0" w:rsidRDefault="00A54BFA" w:rsidP="00A54BFA">
      <w:pPr>
        <w:pStyle w:val="Footer"/>
        <w:tabs>
          <w:tab w:val="clear" w:pos="4320"/>
          <w:tab w:val="clear" w:pos="8640"/>
          <w:tab w:val="left" w:pos="720"/>
        </w:tabs>
        <w:rPr>
          <w:bCs/>
          <w:sz w:val="20"/>
        </w:rPr>
      </w:pPr>
    </w:p>
    <w:p w:rsidR="00A54BFA" w:rsidRPr="001A47D0" w:rsidRDefault="00A54BFA" w:rsidP="00A54BFA">
      <w:pPr>
        <w:tabs>
          <w:tab w:val="left" w:pos="720"/>
        </w:tabs>
        <w:rPr>
          <w:b/>
          <w:sz w:val="20"/>
          <w:u w:val="single"/>
        </w:rPr>
      </w:pPr>
      <w:r w:rsidRPr="001A47D0">
        <w:rPr>
          <w:b/>
          <w:sz w:val="20"/>
          <w:u w:val="single"/>
        </w:rPr>
        <w:t>Forms, Information and Materials Required:</w:t>
      </w:r>
    </w:p>
    <w:p w:rsidR="00A54BFA" w:rsidRPr="001A47D0" w:rsidRDefault="00A54BFA" w:rsidP="00A54BFA">
      <w:pPr>
        <w:numPr>
          <w:ilvl w:val="0"/>
          <w:numId w:val="20"/>
        </w:numPr>
        <w:spacing w:before="80" w:after="80"/>
        <w:rPr>
          <w:bCs/>
          <w:sz w:val="20"/>
        </w:rPr>
      </w:pPr>
      <w:r w:rsidRPr="001A47D0">
        <w:rPr>
          <w:bCs/>
          <w:sz w:val="20"/>
        </w:rPr>
        <w:t>WES COC form</w:t>
      </w:r>
    </w:p>
    <w:p w:rsidR="00A54BFA" w:rsidRPr="001A47D0" w:rsidRDefault="00A54BFA" w:rsidP="00A54BFA">
      <w:pPr>
        <w:numPr>
          <w:ilvl w:val="0"/>
          <w:numId w:val="20"/>
        </w:numPr>
        <w:spacing w:before="80" w:after="80"/>
        <w:rPr>
          <w:bCs/>
          <w:sz w:val="20"/>
        </w:rPr>
      </w:pPr>
      <w:r w:rsidRPr="001A47D0">
        <w:rPr>
          <w:bCs/>
          <w:sz w:val="20"/>
        </w:rPr>
        <w:t>UPS order form</w:t>
      </w:r>
    </w:p>
    <w:p w:rsidR="00A54BFA" w:rsidRPr="001A47D0" w:rsidRDefault="00A54BFA" w:rsidP="00A54BFA">
      <w:pPr>
        <w:numPr>
          <w:ilvl w:val="0"/>
          <w:numId w:val="20"/>
        </w:numPr>
        <w:spacing w:before="80" w:after="80"/>
        <w:rPr>
          <w:bCs/>
          <w:sz w:val="20"/>
        </w:rPr>
      </w:pPr>
      <w:r w:rsidRPr="001A47D0">
        <w:rPr>
          <w:bCs/>
          <w:sz w:val="20"/>
        </w:rPr>
        <w:t>WES UPS account #</w:t>
      </w:r>
    </w:p>
    <w:p w:rsidR="00A54BFA" w:rsidRPr="001A47D0" w:rsidRDefault="00A54BFA" w:rsidP="00A54BFA">
      <w:pPr>
        <w:numPr>
          <w:ilvl w:val="0"/>
          <w:numId w:val="20"/>
        </w:numPr>
        <w:spacing w:before="80" w:after="80"/>
        <w:rPr>
          <w:bCs/>
          <w:sz w:val="20"/>
        </w:rPr>
      </w:pPr>
      <w:r w:rsidRPr="001A47D0">
        <w:rPr>
          <w:bCs/>
          <w:sz w:val="20"/>
        </w:rPr>
        <w:t>COC tape</w:t>
      </w:r>
    </w:p>
    <w:p w:rsidR="00A54BFA" w:rsidRPr="001A47D0" w:rsidRDefault="00A54BFA" w:rsidP="00A54BFA">
      <w:pPr>
        <w:pStyle w:val="Footer"/>
        <w:tabs>
          <w:tab w:val="clear" w:pos="4320"/>
          <w:tab w:val="clear" w:pos="8640"/>
          <w:tab w:val="left" w:pos="720"/>
        </w:tabs>
        <w:rPr>
          <w:bCs/>
          <w:sz w:val="20"/>
        </w:rPr>
      </w:pPr>
    </w:p>
    <w:p w:rsidR="00A54BFA" w:rsidRPr="000677C8" w:rsidRDefault="001223DA" w:rsidP="00A54BFA">
      <w:pPr>
        <w:tabs>
          <w:tab w:val="left" w:pos="720"/>
        </w:tabs>
        <w:rPr>
          <w:b/>
          <w:color w:val="FF0000"/>
          <w:sz w:val="20"/>
          <w:u w:val="single"/>
        </w:rPr>
      </w:pPr>
      <w:r w:rsidRPr="001A47D0">
        <w:rPr>
          <w:b/>
          <w:sz w:val="20"/>
          <w:u w:val="single"/>
        </w:rPr>
        <w:t xml:space="preserve">General </w:t>
      </w:r>
      <w:r w:rsidR="00A54BFA" w:rsidRPr="001A47D0">
        <w:rPr>
          <w:b/>
          <w:sz w:val="20"/>
          <w:u w:val="single"/>
        </w:rPr>
        <w:t>Procedures</w:t>
      </w:r>
      <w:r w:rsidR="00A54BFA" w:rsidRPr="000677C8">
        <w:rPr>
          <w:b/>
          <w:color w:val="FF0000"/>
          <w:sz w:val="20"/>
          <w:u w:val="single"/>
        </w:rPr>
        <w:t>:</w:t>
      </w:r>
      <w:r w:rsidR="008A68C6" w:rsidRPr="000677C8">
        <w:rPr>
          <w:b/>
          <w:color w:val="FF0000"/>
          <w:sz w:val="20"/>
          <w:u w:val="single"/>
        </w:rPr>
        <w:t xml:space="preserve">   DRAFT</w:t>
      </w:r>
    </w:p>
    <w:p w:rsidR="00A54BFA" w:rsidRPr="001A47D0" w:rsidRDefault="00A54BFA" w:rsidP="00A54BFA">
      <w:pPr>
        <w:numPr>
          <w:ilvl w:val="1"/>
          <w:numId w:val="20"/>
        </w:numPr>
        <w:tabs>
          <w:tab w:val="clear" w:pos="1440"/>
          <w:tab w:val="num" w:pos="360"/>
        </w:tabs>
        <w:spacing w:before="80" w:after="80"/>
        <w:ind w:left="720"/>
        <w:rPr>
          <w:bCs/>
          <w:sz w:val="20"/>
        </w:rPr>
      </w:pPr>
      <w:r w:rsidRPr="001A47D0">
        <w:rPr>
          <w:bCs/>
          <w:sz w:val="20"/>
        </w:rPr>
        <w:t>Call UPS to coordinate sample pickup at the appropriate date, desired time and exact location</w:t>
      </w:r>
    </w:p>
    <w:p w:rsidR="00A54BFA" w:rsidRPr="001A47D0" w:rsidRDefault="00A54BFA" w:rsidP="00A54BFA">
      <w:pPr>
        <w:numPr>
          <w:ilvl w:val="1"/>
          <w:numId w:val="20"/>
        </w:numPr>
        <w:tabs>
          <w:tab w:val="clear" w:pos="1440"/>
          <w:tab w:val="num" w:pos="360"/>
        </w:tabs>
        <w:spacing w:before="80" w:after="80"/>
        <w:ind w:left="720"/>
        <w:rPr>
          <w:bCs/>
          <w:sz w:val="20"/>
        </w:rPr>
      </w:pPr>
      <w:r w:rsidRPr="001A47D0">
        <w:rPr>
          <w:bCs/>
          <w:sz w:val="20"/>
        </w:rPr>
        <w:t>Fill out UPS form with all required information</w:t>
      </w:r>
    </w:p>
    <w:p w:rsidR="00A54BFA" w:rsidRPr="001A47D0" w:rsidRDefault="00A54BFA" w:rsidP="00A54BFA">
      <w:pPr>
        <w:numPr>
          <w:ilvl w:val="1"/>
          <w:numId w:val="20"/>
        </w:numPr>
        <w:tabs>
          <w:tab w:val="clear" w:pos="1440"/>
          <w:tab w:val="num" w:pos="360"/>
        </w:tabs>
        <w:spacing w:before="80" w:after="80"/>
        <w:ind w:left="720"/>
        <w:rPr>
          <w:bCs/>
          <w:sz w:val="20"/>
        </w:rPr>
      </w:pPr>
      <w:r w:rsidRPr="001A47D0">
        <w:rPr>
          <w:bCs/>
          <w:sz w:val="20"/>
        </w:rPr>
        <w:t>Provide UPS with the WES sample delivery account # (</w:t>
      </w:r>
      <w:r w:rsidRPr="001A47D0">
        <w:rPr>
          <w:bCs/>
          <w:color w:val="FFFFFF"/>
          <w:sz w:val="20"/>
        </w:rPr>
        <w:t>1213456789</w:t>
      </w:r>
      <w:r w:rsidRPr="001A47D0">
        <w:rPr>
          <w:bCs/>
          <w:sz w:val="20"/>
        </w:rPr>
        <w:t>)</w:t>
      </w:r>
    </w:p>
    <w:p w:rsidR="00A54BFA" w:rsidRPr="001A47D0" w:rsidRDefault="00A54BFA" w:rsidP="00A54BFA">
      <w:pPr>
        <w:numPr>
          <w:ilvl w:val="1"/>
          <w:numId w:val="20"/>
        </w:numPr>
        <w:tabs>
          <w:tab w:val="clear" w:pos="1440"/>
          <w:tab w:val="num" w:pos="360"/>
        </w:tabs>
        <w:spacing w:before="80" w:after="80"/>
        <w:ind w:left="720"/>
        <w:rPr>
          <w:bCs/>
          <w:sz w:val="20"/>
        </w:rPr>
      </w:pPr>
      <w:r w:rsidRPr="001A47D0">
        <w:rPr>
          <w:bCs/>
          <w:sz w:val="20"/>
        </w:rPr>
        <w:t xml:space="preserve">Make sure there is </w:t>
      </w:r>
      <w:proofErr w:type="gramStart"/>
      <w:r w:rsidRPr="001A47D0">
        <w:rPr>
          <w:bCs/>
          <w:sz w:val="20"/>
        </w:rPr>
        <w:t>sufficient</w:t>
      </w:r>
      <w:proofErr w:type="gramEnd"/>
      <w:r w:rsidRPr="001A47D0">
        <w:rPr>
          <w:bCs/>
          <w:sz w:val="20"/>
        </w:rPr>
        <w:t xml:space="preserve"> ice in the cooler, and once all samples are collected, drain water out of cooler, then tape cooler shut using COC tape</w:t>
      </w:r>
    </w:p>
    <w:p w:rsidR="00A54BFA" w:rsidRPr="001A47D0" w:rsidRDefault="00A54BFA" w:rsidP="00A54BFA">
      <w:pPr>
        <w:numPr>
          <w:ilvl w:val="1"/>
          <w:numId w:val="20"/>
        </w:numPr>
        <w:tabs>
          <w:tab w:val="clear" w:pos="1440"/>
          <w:tab w:val="num" w:pos="360"/>
        </w:tabs>
        <w:spacing w:before="80" w:after="80"/>
        <w:ind w:left="720"/>
        <w:rPr>
          <w:bCs/>
          <w:sz w:val="20"/>
        </w:rPr>
      </w:pPr>
      <w:r w:rsidRPr="001A47D0">
        <w:rPr>
          <w:bCs/>
          <w:sz w:val="20"/>
        </w:rPr>
        <w:t>Fill out WES COC form with sample information</w:t>
      </w:r>
    </w:p>
    <w:p w:rsidR="00A54BFA" w:rsidRPr="001A47D0" w:rsidRDefault="00A54BFA" w:rsidP="00A54BFA">
      <w:pPr>
        <w:numPr>
          <w:ilvl w:val="1"/>
          <w:numId w:val="20"/>
        </w:numPr>
        <w:tabs>
          <w:tab w:val="clear" w:pos="1440"/>
          <w:tab w:val="num" w:pos="360"/>
        </w:tabs>
        <w:spacing w:before="80" w:after="80"/>
        <w:ind w:left="720"/>
        <w:rPr>
          <w:bCs/>
          <w:sz w:val="20"/>
        </w:rPr>
      </w:pPr>
      <w:r w:rsidRPr="001A47D0">
        <w:rPr>
          <w:bCs/>
          <w:sz w:val="20"/>
        </w:rPr>
        <w:t>When UPS arrives, sign COC and have UPS also sign for samples (sample custody is transferred from DWM to UPS); make sure the COC form is included in UPS paperwork going to WES and that they sign again when custody is transferred from UPS to WES</w:t>
      </w:r>
    </w:p>
    <w:p w:rsidR="00A54BFA" w:rsidRPr="001A47D0" w:rsidRDefault="00A54BFA" w:rsidP="00A54BFA">
      <w:pPr>
        <w:numPr>
          <w:ilvl w:val="1"/>
          <w:numId w:val="20"/>
        </w:numPr>
        <w:tabs>
          <w:tab w:val="clear" w:pos="1440"/>
          <w:tab w:val="num" w:pos="360"/>
        </w:tabs>
        <w:spacing w:before="80" w:after="80"/>
        <w:ind w:left="720"/>
        <w:rPr>
          <w:bCs/>
          <w:sz w:val="20"/>
        </w:rPr>
      </w:pPr>
      <w:r w:rsidRPr="001A47D0">
        <w:rPr>
          <w:bCs/>
          <w:sz w:val="20"/>
        </w:rPr>
        <w:t>Have WES fax/interoffice mail copies of the completed COC form and UPS delivery receipt to the monitoring coordinator and DWM QA contact (Richard Chase)</w:t>
      </w:r>
    </w:p>
    <w:p w:rsidR="00A54BFA" w:rsidRPr="001A47D0" w:rsidRDefault="00A54BFA" w:rsidP="00A54BFA">
      <w:pPr>
        <w:numPr>
          <w:ilvl w:val="1"/>
          <w:numId w:val="20"/>
        </w:numPr>
        <w:tabs>
          <w:tab w:val="clear" w:pos="1440"/>
          <w:tab w:val="num" w:pos="360"/>
        </w:tabs>
        <w:spacing w:before="80" w:after="80"/>
        <w:ind w:left="720"/>
        <w:rPr>
          <w:bCs/>
          <w:sz w:val="20"/>
        </w:rPr>
      </w:pPr>
      <w:r w:rsidRPr="001A47D0">
        <w:rPr>
          <w:bCs/>
          <w:sz w:val="20"/>
        </w:rPr>
        <w:t xml:space="preserve">Also ensure that Deanne </w:t>
      </w:r>
      <w:proofErr w:type="spellStart"/>
      <w:r w:rsidRPr="001A47D0">
        <w:rPr>
          <w:bCs/>
          <w:sz w:val="20"/>
        </w:rPr>
        <w:t>Daneau</w:t>
      </w:r>
      <w:proofErr w:type="spellEnd"/>
      <w:r w:rsidRPr="001A47D0">
        <w:rPr>
          <w:bCs/>
          <w:sz w:val="20"/>
        </w:rPr>
        <w:t xml:space="preserve"> receives a copy of the completed paperwork</w:t>
      </w:r>
    </w:p>
    <w:p w:rsidR="00A54BFA" w:rsidRPr="001A47D0" w:rsidRDefault="00A54BFA" w:rsidP="00A54BFA">
      <w:pPr>
        <w:numPr>
          <w:ilvl w:val="1"/>
          <w:numId w:val="20"/>
        </w:numPr>
        <w:tabs>
          <w:tab w:val="clear" w:pos="1440"/>
          <w:tab w:val="num" w:pos="360"/>
        </w:tabs>
        <w:spacing w:before="80" w:after="80"/>
        <w:ind w:left="720"/>
        <w:rPr>
          <w:bCs/>
          <w:sz w:val="20"/>
        </w:rPr>
      </w:pPr>
      <w:proofErr w:type="gramStart"/>
      <w:r w:rsidRPr="001A47D0">
        <w:rPr>
          <w:bCs/>
          <w:sz w:val="20"/>
        </w:rPr>
        <w:t>Make arrangements</w:t>
      </w:r>
      <w:proofErr w:type="gramEnd"/>
      <w:r w:rsidRPr="001A47D0">
        <w:rPr>
          <w:bCs/>
          <w:sz w:val="20"/>
        </w:rPr>
        <w:t xml:space="preserve"> for return of the sample cooler.  </w:t>
      </w:r>
    </w:p>
    <w:p w:rsidR="001223DA" w:rsidRPr="001A47D0" w:rsidRDefault="001223DA" w:rsidP="001223DA">
      <w:pPr>
        <w:tabs>
          <w:tab w:val="left" w:pos="720"/>
        </w:tabs>
        <w:jc w:val="center"/>
        <w:rPr>
          <w:b/>
          <w:sz w:val="20"/>
        </w:rPr>
      </w:pPr>
      <w:r w:rsidRPr="001A47D0">
        <w:rPr>
          <w:b/>
          <w:sz w:val="20"/>
        </w:rPr>
        <w:br w:type="page"/>
      </w:r>
      <w:r w:rsidRPr="001A47D0">
        <w:rPr>
          <w:b/>
          <w:sz w:val="20"/>
        </w:rPr>
        <w:lastRenderedPageBreak/>
        <w:t xml:space="preserve">Receiving Laboratory:   </w:t>
      </w:r>
      <w:proofErr w:type="spellStart"/>
      <w:r w:rsidRPr="001A47D0">
        <w:rPr>
          <w:b/>
          <w:sz w:val="20"/>
          <w:highlight w:val="yellow"/>
        </w:rPr>
        <w:t>Phycotech</w:t>
      </w:r>
      <w:proofErr w:type="spellEnd"/>
      <w:r w:rsidRPr="001A47D0">
        <w:rPr>
          <w:b/>
          <w:sz w:val="20"/>
          <w:highlight w:val="yellow"/>
        </w:rPr>
        <w:t xml:space="preserve"> Laboratories</w:t>
      </w:r>
    </w:p>
    <w:p w:rsidR="001223DA" w:rsidRPr="001A47D0" w:rsidRDefault="001223DA" w:rsidP="001223DA">
      <w:pPr>
        <w:tabs>
          <w:tab w:val="left" w:pos="720"/>
        </w:tabs>
        <w:rPr>
          <w:bCs/>
          <w:sz w:val="20"/>
        </w:rPr>
      </w:pPr>
    </w:p>
    <w:p w:rsidR="007C11CE" w:rsidRPr="001A47D0" w:rsidRDefault="007C11CE" w:rsidP="001223DA">
      <w:pPr>
        <w:tabs>
          <w:tab w:val="left" w:pos="720"/>
        </w:tabs>
        <w:rPr>
          <w:sz w:val="20"/>
        </w:rPr>
      </w:pPr>
      <w:r w:rsidRPr="001A47D0">
        <w:rPr>
          <w:b/>
          <w:sz w:val="20"/>
          <w:u w:val="single"/>
        </w:rPr>
        <w:t>Project</w:t>
      </w:r>
      <w:r w:rsidRPr="001A47D0">
        <w:rPr>
          <w:sz w:val="20"/>
        </w:rPr>
        <w:t>:   MAP2-Lakes</w:t>
      </w:r>
    </w:p>
    <w:p w:rsidR="007C11CE" w:rsidRPr="001A47D0" w:rsidRDefault="007C11CE" w:rsidP="001223DA">
      <w:pPr>
        <w:tabs>
          <w:tab w:val="left" w:pos="720"/>
        </w:tabs>
        <w:rPr>
          <w:sz w:val="20"/>
        </w:rPr>
      </w:pPr>
      <w:r w:rsidRPr="001A47D0">
        <w:rPr>
          <w:b/>
          <w:sz w:val="20"/>
          <w:u w:val="single"/>
        </w:rPr>
        <w:t>Lab Analyses</w:t>
      </w:r>
      <w:r w:rsidRPr="001A47D0">
        <w:rPr>
          <w:sz w:val="20"/>
        </w:rPr>
        <w:t>:  Algae ID, counts and biovolume</w:t>
      </w:r>
      <w:r w:rsidR="00295159">
        <w:rPr>
          <w:sz w:val="20"/>
        </w:rPr>
        <w:t xml:space="preserve"> (see COC); SHIP VIA OVERNIGHT DELIVERY ON MON</w:t>
      </w:r>
      <w:r w:rsidR="009C1422">
        <w:rPr>
          <w:sz w:val="20"/>
        </w:rPr>
        <w:t>/TUES</w:t>
      </w:r>
      <w:r w:rsidR="00295159">
        <w:rPr>
          <w:sz w:val="20"/>
        </w:rPr>
        <w:t>.</w:t>
      </w:r>
    </w:p>
    <w:p w:rsidR="00340F92" w:rsidRPr="000A3B79" w:rsidRDefault="008A68C6" w:rsidP="00340F92">
      <w:pPr>
        <w:tabs>
          <w:tab w:val="left" w:pos="720"/>
        </w:tabs>
        <w:rPr>
          <w:sz w:val="20"/>
        </w:rPr>
      </w:pPr>
      <w:r w:rsidRPr="001A47D0">
        <w:rPr>
          <w:b/>
          <w:sz w:val="20"/>
          <w:u w:val="single"/>
        </w:rPr>
        <w:t>Lab Address</w:t>
      </w:r>
      <w:r w:rsidRPr="000A3B79">
        <w:rPr>
          <w:sz w:val="20"/>
        </w:rPr>
        <w:t xml:space="preserve">:   </w:t>
      </w:r>
      <w:proofErr w:type="spellStart"/>
      <w:r w:rsidR="000A3B79" w:rsidRPr="000A3B79">
        <w:rPr>
          <w:sz w:val="20"/>
        </w:rPr>
        <w:t>Phycotech</w:t>
      </w:r>
      <w:proofErr w:type="spellEnd"/>
      <w:r w:rsidR="000A3B79" w:rsidRPr="000A3B79">
        <w:rPr>
          <w:sz w:val="20"/>
        </w:rPr>
        <w:t>, Inc.</w:t>
      </w:r>
      <w:r w:rsidR="000A3B79">
        <w:rPr>
          <w:sz w:val="20"/>
        </w:rPr>
        <w:t>, 620 Broad Street, Suite 100, St. Joseph, MI 49085</w:t>
      </w:r>
      <w:r w:rsidR="00340F92">
        <w:rPr>
          <w:sz w:val="20"/>
        </w:rPr>
        <w:t xml:space="preserve">;  </w:t>
      </w:r>
      <w:hyperlink r:id="rId9" w:history="1">
        <w:r w:rsidR="00340F92" w:rsidRPr="00DC270F">
          <w:rPr>
            <w:rStyle w:val="Hyperlink"/>
            <w:sz w:val="20"/>
          </w:rPr>
          <w:t>info@phycotech.com</w:t>
        </w:r>
      </w:hyperlink>
      <w:r w:rsidR="00340F92">
        <w:rPr>
          <w:sz w:val="20"/>
        </w:rPr>
        <w:t xml:space="preserve"> ; 1-269-983-3654</w:t>
      </w:r>
    </w:p>
    <w:p w:rsidR="009C1422" w:rsidRPr="00F400FC" w:rsidRDefault="009C1422" w:rsidP="001223DA">
      <w:pPr>
        <w:tabs>
          <w:tab w:val="left" w:pos="720"/>
        </w:tabs>
        <w:rPr>
          <w:sz w:val="20"/>
        </w:rPr>
      </w:pPr>
      <w:r>
        <w:rPr>
          <w:b/>
          <w:sz w:val="20"/>
          <w:u w:val="single"/>
        </w:rPr>
        <w:t>UPS pickup scheduling</w:t>
      </w:r>
      <w:r w:rsidRPr="00F400FC">
        <w:rPr>
          <w:sz w:val="20"/>
        </w:rPr>
        <w:t xml:space="preserve">:   </w:t>
      </w:r>
      <w:r w:rsidR="00F400FC" w:rsidRPr="00F400FC">
        <w:rPr>
          <w:sz w:val="20"/>
        </w:rPr>
        <w:t>ups.com</w:t>
      </w:r>
    </w:p>
    <w:p w:rsidR="008A5990" w:rsidRDefault="008A5990" w:rsidP="008A5990">
      <w:pPr>
        <w:tabs>
          <w:tab w:val="left" w:pos="720"/>
        </w:tabs>
        <w:rPr>
          <w:ins w:id="2" w:author="rchase" w:date="2017-05-03T13:20:00Z"/>
          <w:sz w:val="20"/>
          <w:highlight w:val="green"/>
        </w:rPr>
      </w:pPr>
      <w:ins w:id="3" w:author="rchase" w:date="2017-05-03T13:20:00Z">
        <w:r>
          <w:rPr>
            <w:b/>
            <w:sz w:val="20"/>
            <w:highlight w:val="green"/>
            <w:u w:val="single"/>
          </w:rPr>
          <w:t xml:space="preserve">UPS Account </w:t>
        </w:r>
        <w:r>
          <w:rPr>
            <w:sz w:val="20"/>
            <w:highlight w:val="green"/>
          </w:rPr>
          <w:t>#:   A3V913</w:t>
        </w:r>
      </w:ins>
    </w:p>
    <w:p w:rsidR="008A5990" w:rsidRDefault="008A5990" w:rsidP="008A5990">
      <w:pPr>
        <w:tabs>
          <w:tab w:val="left" w:pos="720"/>
        </w:tabs>
        <w:rPr>
          <w:ins w:id="4" w:author="rchase" w:date="2017-05-03T13:20:00Z"/>
          <w:sz w:val="20"/>
          <w:highlight w:val="green"/>
        </w:rPr>
      </w:pPr>
      <w:ins w:id="5" w:author="rchase" w:date="2017-05-03T13:20:00Z">
        <w:r>
          <w:rPr>
            <w:b/>
            <w:sz w:val="20"/>
            <w:highlight w:val="green"/>
            <w:u w:val="single"/>
          </w:rPr>
          <w:t>USER ID:</w:t>
        </w:r>
        <w:r>
          <w:rPr>
            <w:sz w:val="20"/>
            <w:highlight w:val="green"/>
          </w:rPr>
          <w:tab/>
          <w:t>DWM-WPP</w:t>
        </w:r>
      </w:ins>
    </w:p>
    <w:p w:rsidR="008A5990" w:rsidRDefault="008A5990" w:rsidP="008A5990">
      <w:pPr>
        <w:tabs>
          <w:tab w:val="left" w:pos="720"/>
        </w:tabs>
        <w:rPr>
          <w:ins w:id="6" w:author="rchase" w:date="2017-05-03T13:20:00Z"/>
          <w:sz w:val="20"/>
        </w:rPr>
      </w:pPr>
      <w:ins w:id="7" w:author="rchase" w:date="2017-05-03T13:20:00Z">
        <w:r>
          <w:rPr>
            <w:b/>
            <w:sz w:val="20"/>
            <w:highlight w:val="green"/>
            <w:u w:val="single"/>
          </w:rPr>
          <w:t xml:space="preserve">Password:  </w:t>
        </w:r>
        <w:r>
          <w:rPr>
            <w:sz w:val="20"/>
            <w:highlight w:val="green"/>
          </w:rPr>
          <w:tab/>
          <w:t>MassDep8</w:t>
        </w:r>
      </w:ins>
    </w:p>
    <w:p w:rsidR="001223DA" w:rsidRPr="001A47D0" w:rsidRDefault="001223DA" w:rsidP="001223DA">
      <w:pPr>
        <w:tabs>
          <w:tab w:val="left" w:pos="720"/>
        </w:tabs>
        <w:rPr>
          <w:b/>
          <w:sz w:val="20"/>
          <w:u w:val="single"/>
        </w:rPr>
      </w:pPr>
      <w:r w:rsidRPr="001A47D0">
        <w:rPr>
          <w:b/>
          <w:sz w:val="20"/>
          <w:u w:val="single"/>
        </w:rPr>
        <w:t>Materials Required:</w:t>
      </w:r>
    </w:p>
    <w:p w:rsidR="001223DA" w:rsidRPr="001A47D0" w:rsidRDefault="001223DA" w:rsidP="001223DA">
      <w:pPr>
        <w:numPr>
          <w:ilvl w:val="0"/>
          <w:numId w:val="20"/>
        </w:numPr>
        <w:spacing w:before="80" w:after="80"/>
        <w:rPr>
          <w:bCs/>
          <w:sz w:val="20"/>
        </w:rPr>
        <w:sectPr w:rsidR="001223DA" w:rsidRPr="001A47D0" w:rsidSect="001223D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endnotePr>
            <w:numFmt w:val="decimal"/>
          </w:endnotePr>
          <w:pgSz w:w="12240" w:h="15840" w:code="1"/>
          <w:pgMar w:top="1008" w:right="1008" w:bottom="1008" w:left="1008" w:header="1008" w:footer="1008" w:gutter="0"/>
          <w:paperSrc w:first="4" w:other="4"/>
          <w:cols w:space="720"/>
          <w:titlePg/>
        </w:sectPr>
      </w:pPr>
    </w:p>
    <w:p w:rsidR="001223DA" w:rsidRPr="001A47D0" w:rsidRDefault="001223DA" w:rsidP="00295159">
      <w:pPr>
        <w:numPr>
          <w:ilvl w:val="0"/>
          <w:numId w:val="20"/>
        </w:numPr>
        <w:spacing w:before="40" w:after="40"/>
        <w:rPr>
          <w:bCs/>
          <w:sz w:val="20"/>
        </w:rPr>
      </w:pPr>
      <w:r w:rsidRPr="001A47D0">
        <w:rPr>
          <w:bCs/>
          <w:sz w:val="20"/>
        </w:rPr>
        <w:t>WPP COC</w:t>
      </w:r>
    </w:p>
    <w:p w:rsidR="001223DA" w:rsidRPr="001A47D0" w:rsidRDefault="001223DA" w:rsidP="00295159">
      <w:pPr>
        <w:numPr>
          <w:ilvl w:val="0"/>
          <w:numId w:val="20"/>
        </w:numPr>
        <w:spacing w:before="40" w:after="40"/>
        <w:rPr>
          <w:bCs/>
          <w:sz w:val="20"/>
        </w:rPr>
      </w:pPr>
      <w:r w:rsidRPr="001A47D0">
        <w:rPr>
          <w:bCs/>
          <w:sz w:val="20"/>
        </w:rPr>
        <w:t>UPS form</w:t>
      </w:r>
      <w:r w:rsidR="009C1422">
        <w:rPr>
          <w:bCs/>
          <w:sz w:val="20"/>
        </w:rPr>
        <w:t xml:space="preserve"> or on-line order</w:t>
      </w:r>
    </w:p>
    <w:p w:rsidR="001223DA" w:rsidRPr="001A47D0" w:rsidRDefault="001223DA" w:rsidP="00295159">
      <w:pPr>
        <w:numPr>
          <w:ilvl w:val="0"/>
          <w:numId w:val="20"/>
        </w:numPr>
        <w:spacing w:before="40" w:after="40"/>
        <w:rPr>
          <w:bCs/>
          <w:sz w:val="20"/>
        </w:rPr>
      </w:pPr>
      <w:r w:rsidRPr="001A47D0">
        <w:rPr>
          <w:bCs/>
          <w:sz w:val="20"/>
        </w:rPr>
        <w:t>Shipping containers</w:t>
      </w:r>
    </w:p>
    <w:p w:rsidR="001223DA" w:rsidRPr="001A47D0" w:rsidRDefault="001223DA" w:rsidP="00295159">
      <w:pPr>
        <w:numPr>
          <w:ilvl w:val="0"/>
          <w:numId w:val="20"/>
        </w:numPr>
        <w:spacing w:before="40" w:after="40"/>
        <w:rPr>
          <w:bCs/>
          <w:sz w:val="20"/>
        </w:rPr>
      </w:pPr>
      <w:r w:rsidRPr="001A47D0">
        <w:rPr>
          <w:bCs/>
          <w:sz w:val="20"/>
        </w:rPr>
        <w:t>Portable ice packs</w:t>
      </w:r>
    </w:p>
    <w:p w:rsidR="001223DA" w:rsidRPr="000677C8" w:rsidRDefault="00340F92" w:rsidP="00295159">
      <w:pPr>
        <w:numPr>
          <w:ilvl w:val="0"/>
          <w:numId w:val="20"/>
        </w:numPr>
        <w:spacing w:before="40" w:after="40"/>
        <w:rPr>
          <w:bCs/>
          <w:strike/>
          <w:sz w:val="20"/>
        </w:rPr>
      </w:pPr>
      <w:proofErr w:type="spellStart"/>
      <w:r w:rsidRPr="000677C8">
        <w:rPr>
          <w:bCs/>
          <w:strike/>
          <w:sz w:val="20"/>
        </w:rPr>
        <w:t>Phycotech</w:t>
      </w:r>
      <w:proofErr w:type="spellEnd"/>
      <w:r w:rsidRPr="000677C8">
        <w:rPr>
          <w:bCs/>
          <w:strike/>
          <w:sz w:val="20"/>
        </w:rPr>
        <w:t xml:space="preserve"> analysis request form</w:t>
      </w:r>
    </w:p>
    <w:p w:rsidR="001223DA" w:rsidRPr="001A47D0" w:rsidRDefault="001223DA" w:rsidP="00295159">
      <w:pPr>
        <w:numPr>
          <w:ilvl w:val="0"/>
          <w:numId w:val="20"/>
        </w:numPr>
        <w:spacing w:before="40" w:after="40"/>
        <w:rPr>
          <w:bCs/>
          <w:sz w:val="20"/>
        </w:rPr>
      </w:pPr>
      <w:r w:rsidRPr="001A47D0">
        <w:rPr>
          <w:bCs/>
          <w:sz w:val="20"/>
        </w:rPr>
        <w:t>Samples to be sent</w:t>
      </w:r>
    </w:p>
    <w:p w:rsidR="001223DA" w:rsidRPr="00BE20D9" w:rsidRDefault="001223DA" w:rsidP="00295159">
      <w:pPr>
        <w:numPr>
          <w:ilvl w:val="0"/>
          <w:numId w:val="20"/>
        </w:numPr>
        <w:spacing w:before="40" w:after="40"/>
        <w:rPr>
          <w:bCs/>
          <w:strike/>
          <w:sz w:val="20"/>
        </w:rPr>
      </w:pPr>
      <w:r w:rsidRPr="00BE20D9">
        <w:rPr>
          <w:bCs/>
          <w:strike/>
          <w:sz w:val="20"/>
        </w:rPr>
        <w:t>Lab packing slip</w:t>
      </w:r>
    </w:p>
    <w:p w:rsidR="001223DA" w:rsidRPr="001A47D0" w:rsidRDefault="00340F92" w:rsidP="00295159">
      <w:pPr>
        <w:numPr>
          <w:ilvl w:val="0"/>
          <w:numId w:val="20"/>
        </w:numPr>
        <w:spacing w:before="40" w:after="40"/>
        <w:rPr>
          <w:bCs/>
          <w:sz w:val="20"/>
        </w:rPr>
      </w:pPr>
      <w:r>
        <w:rPr>
          <w:bCs/>
          <w:sz w:val="20"/>
        </w:rPr>
        <w:t>Parafilm</w:t>
      </w:r>
    </w:p>
    <w:p w:rsidR="001223DA" w:rsidRPr="001A47D0" w:rsidRDefault="00340F92" w:rsidP="00295159">
      <w:pPr>
        <w:numPr>
          <w:ilvl w:val="0"/>
          <w:numId w:val="20"/>
        </w:numPr>
        <w:spacing w:before="40" w:after="40"/>
        <w:rPr>
          <w:bCs/>
          <w:sz w:val="20"/>
        </w:rPr>
      </w:pPr>
      <w:r>
        <w:rPr>
          <w:bCs/>
          <w:sz w:val="20"/>
        </w:rPr>
        <w:t>Packing material</w:t>
      </w:r>
    </w:p>
    <w:p w:rsidR="001223DA" w:rsidRPr="001A47D0" w:rsidRDefault="001223DA" w:rsidP="001223DA">
      <w:pPr>
        <w:pStyle w:val="Footer"/>
        <w:tabs>
          <w:tab w:val="clear" w:pos="4320"/>
          <w:tab w:val="clear" w:pos="8640"/>
          <w:tab w:val="left" w:pos="720"/>
        </w:tabs>
        <w:rPr>
          <w:bCs/>
          <w:sz w:val="20"/>
        </w:rPr>
        <w:sectPr w:rsidR="001223DA" w:rsidRPr="001A47D0" w:rsidSect="00340F92">
          <w:endnotePr>
            <w:numFmt w:val="decimal"/>
          </w:endnotePr>
          <w:type w:val="continuous"/>
          <w:pgSz w:w="12240" w:h="15840" w:code="1"/>
          <w:pgMar w:top="1008" w:right="900" w:bottom="1008" w:left="1008" w:header="1008" w:footer="1008" w:gutter="0"/>
          <w:paperSrc w:first="4" w:other="4"/>
          <w:cols w:num="3" w:space="144"/>
          <w:titlePg/>
        </w:sectPr>
      </w:pPr>
    </w:p>
    <w:p w:rsidR="001223DA" w:rsidRPr="001A47D0" w:rsidRDefault="001223DA" w:rsidP="001223DA">
      <w:pPr>
        <w:pStyle w:val="Footer"/>
        <w:tabs>
          <w:tab w:val="clear" w:pos="4320"/>
          <w:tab w:val="clear" w:pos="8640"/>
          <w:tab w:val="left" w:pos="720"/>
        </w:tabs>
        <w:rPr>
          <w:bCs/>
          <w:sz w:val="20"/>
        </w:rPr>
      </w:pPr>
    </w:p>
    <w:p w:rsidR="001223DA" w:rsidRPr="001A47D0" w:rsidRDefault="001223DA" w:rsidP="001223DA">
      <w:pPr>
        <w:tabs>
          <w:tab w:val="left" w:pos="720"/>
        </w:tabs>
        <w:rPr>
          <w:b/>
          <w:sz w:val="20"/>
          <w:u w:val="single"/>
        </w:rPr>
      </w:pPr>
      <w:r w:rsidRPr="001A47D0">
        <w:rPr>
          <w:b/>
          <w:sz w:val="20"/>
          <w:u w:val="single"/>
        </w:rPr>
        <w:t>General Procedures:</w:t>
      </w:r>
    </w:p>
    <w:p w:rsidR="001A47D0" w:rsidRPr="001A47D0" w:rsidRDefault="00295159" w:rsidP="00340F92">
      <w:pPr>
        <w:numPr>
          <w:ilvl w:val="1"/>
          <w:numId w:val="20"/>
        </w:numPr>
        <w:tabs>
          <w:tab w:val="clear" w:pos="1440"/>
          <w:tab w:val="num" w:pos="360"/>
        </w:tabs>
        <w:spacing w:before="80" w:after="80"/>
        <w:ind w:left="360" w:right="-396"/>
        <w:rPr>
          <w:bCs/>
          <w:sz w:val="20"/>
        </w:rPr>
      </w:pPr>
      <w:r w:rsidRPr="00295159">
        <w:rPr>
          <w:b/>
          <w:sz w:val="20"/>
        </w:rPr>
        <w:t>SHIP VIA OVERNIGHT DELIVERY</w:t>
      </w:r>
      <w:r w:rsidRPr="00295159">
        <w:rPr>
          <w:b/>
          <w:bCs/>
          <w:sz w:val="20"/>
        </w:rPr>
        <w:t xml:space="preserve"> </w:t>
      </w:r>
      <w:r w:rsidRPr="009C1422">
        <w:rPr>
          <w:b/>
          <w:bCs/>
          <w:sz w:val="20"/>
        </w:rPr>
        <w:t xml:space="preserve">ON MONDAYS </w:t>
      </w:r>
      <w:r w:rsidR="009C1422" w:rsidRPr="009C1422">
        <w:rPr>
          <w:b/>
          <w:bCs/>
          <w:sz w:val="20"/>
        </w:rPr>
        <w:t>or TUESDAYS</w:t>
      </w:r>
      <w:r w:rsidR="009C1422">
        <w:rPr>
          <w:bCs/>
          <w:sz w:val="20"/>
        </w:rPr>
        <w:t xml:space="preserve"> </w:t>
      </w:r>
      <w:r>
        <w:rPr>
          <w:bCs/>
          <w:sz w:val="20"/>
        </w:rPr>
        <w:t xml:space="preserve">FOR PREVIOUS WEEK’S SAMPLES.  </w:t>
      </w:r>
      <w:r w:rsidR="001A47D0" w:rsidRPr="001A47D0">
        <w:rPr>
          <w:bCs/>
          <w:sz w:val="20"/>
        </w:rPr>
        <w:t>DO NOT MAIL ON FRIDAY</w:t>
      </w:r>
      <w:r>
        <w:rPr>
          <w:bCs/>
          <w:sz w:val="20"/>
        </w:rPr>
        <w:t xml:space="preserve"> (</w:t>
      </w:r>
      <w:r w:rsidR="001A47D0" w:rsidRPr="001A47D0">
        <w:rPr>
          <w:bCs/>
          <w:sz w:val="20"/>
        </w:rPr>
        <w:t>LAB WILL NOT ACCEPT WEEKEND DELIVERY</w:t>
      </w:r>
      <w:r>
        <w:rPr>
          <w:bCs/>
          <w:sz w:val="20"/>
        </w:rPr>
        <w:t>)</w:t>
      </w:r>
    </w:p>
    <w:p w:rsidR="001223DA" w:rsidRPr="001A47D0" w:rsidRDefault="001223DA" w:rsidP="00340F92">
      <w:pPr>
        <w:numPr>
          <w:ilvl w:val="1"/>
          <w:numId w:val="20"/>
        </w:numPr>
        <w:tabs>
          <w:tab w:val="clear" w:pos="1440"/>
          <w:tab w:val="num" w:pos="360"/>
        </w:tabs>
        <w:spacing w:before="80" w:after="80"/>
        <w:ind w:left="360" w:right="-396"/>
        <w:rPr>
          <w:bCs/>
          <w:sz w:val="20"/>
        </w:rPr>
      </w:pPr>
      <w:r w:rsidRPr="001A47D0">
        <w:rPr>
          <w:bCs/>
          <w:sz w:val="20"/>
        </w:rPr>
        <w:t xml:space="preserve">Review WPP COC forms for quantity and size of samples that need to be sent (weekly) to </w:t>
      </w:r>
      <w:proofErr w:type="spellStart"/>
      <w:r w:rsidRPr="001A47D0">
        <w:rPr>
          <w:bCs/>
          <w:sz w:val="20"/>
        </w:rPr>
        <w:t>Phycotech</w:t>
      </w:r>
      <w:proofErr w:type="spellEnd"/>
      <w:r w:rsidR="007C11CE" w:rsidRPr="001A47D0">
        <w:rPr>
          <w:bCs/>
          <w:sz w:val="20"/>
        </w:rPr>
        <w:t>.  Do not remove samples from 4</w:t>
      </w:r>
      <w:r w:rsidR="00633216">
        <w:rPr>
          <w:bCs/>
          <w:sz w:val="20"/>
        </w:rPr>
        <w:t>°</w:t>
      </w:r>
      <w:r w:rsidR="007C11CE" w:rsidRPr="001A47D0">
        <w:rPr>
          <w:bCs/>
          <w:sz w:val="20"/>
        </w:rPr>
        <w:t>C fridge yet.</w:t>
      </w:r>
    </w:p>
    <w:p w:rsidR="007C11CE" w:rsidRPr="001A47D0" w:rsidRDefault="001223DA" w:rsidP="00340F92">
      <w:pPr>
        <w:numPr>
          <w:ilvl w:val="1"/>
          <w:numId w:val="20"/>
        </w:numPr>
        <w:tabs>
          <w:tab w:val="clear" w:pos="1440"/>
          <w:tab w:val="num" w:pos="360"/>
        </w:tabs>
        <w:spacing w:before="80" w:after="80"/>
        <w:ind w:left="360" w:right="-396"/>
        <w:rPr>
          <w:bCs/>
          <w:sz w:val="20"/>
        </w:rPr>
      </w:pPr>
      <w:r w:rsidRPr="001A47D0">
        <w:rPr>
          <w:bCs/>
          <w:sz w:val="20"/>
        </w:rPr>
        <w:t xml:space="preserve">Assemble </w:t>
      </w:r>
      <w:r w:rsidR="00F400FC">
        <w:rPr>
          <w:bCs/>
          <w:sz w:val="20"/>
        </w:rPr>
        <w:t xml:space="preserve">all needed shipping materials, including 1) </w:t>
      </w:r>
      <w:r w:rsidRPr="001A47D0">
        <w:rPr>
          <w:bCs/>
          <w:sz w:val="20"/>
        </w:rPr>
        <w:t>correct size shipping container</w:t>
      </w:r>
      <w:r w:rsidR="00F400FC">
        <w:rPr>
          <w:bCs/>
          <w:sz w:val="20"/>
        </w:rPr>
        <w:t xml:space="preserve">, 2) </w:t>
      </w:r>
      <w:r w:rsidR="007C11CE" w:rsidRPr="001A47D0">
        <w:rPr>
          <w:bCs/>
          <w:sz w:val="20"/>
        </w:rPr>
        <w:t>ice packs</w:t>
      </w:r>
      <w:r w:rsidR="00F400FC">
        <w:rPr>
          <w:bCs/>
          <w:sz w:val="20"/>
        </w:rPr>
        <w:t xml:space="preserve">, 3) parafilm, 4) packing tape, 5) packing material, 6) </w:t>
      </w:r>
      <w:r w:rsidR="00633216">
        <w:rPr>
          <w:bCs/>
          <w:sz w:val="20"/>
        </w:rPr>
        <w:t xml:space="preserve">large </w:t>
      </w:r>
      <w:r w:rsidR="00193E91">
        <w:rPr>
          <w:bCs/>
          <w:sz w:val="20"/>
        </w:rPr>
        <w:t xml:space="preserve">plastic </w:t>
      </w:r>
      <w:r w:rsidR="00633216">
        <w:rPr>
          <w:bCs/>
          <w:sz w:val="20"/>
        </w:rPr>
        <w:t xml:space="preserve">trash </w:t>
      </w:r>
      <w:r w:rsidR="00F400FC">
        <w:rPr>
          <w:bCs/>
          <w:sz w:val="20"/>
        </w:rPr>
        <w:t>bag(s).  K</w:t>
      </w:r>
      <w:r w:rsidR="007C11CE" w:rsidRPr="001A47D0">
        <w:rPr>
          <w:bCs/>
          <w:sz w:val="20"/>
        </w:rPr>
        <w:t>eep ice packs to be used in the freezer until needed</w:t>
      </w:r>
      <w:r w:rsidR="00F400FC">
        <w:rPr>
          <w:bCs/>
          <w:sz w:val="20"/>
        </w:rPr>
        <w:t>.</w:t>
      </w:r>
    </w:p>
    <w:p w:rsidR="007C11CE" w:rsidRPr="001A47D0" w:rsidRDefault="009D6BD6" w:rsidP="00340F92">
      <w:pPr>
        <w:numPr>
          <w:ilvl w:val="1"/>
          <w:numId w:val="20"/>
        </w:numPr>
        <w:tabs>
          <w:tab w:val="clear" w:pos="1440"/>
          <w:tab w:val="num" w:pos="360"/>
        </w:tabs>
        <w:spacing w:before="80" w:after="80"/>
        <w:ind w:left="360" w:right="-396"/>
        <w:rPr>
          <w:bCs/>
          <w:sz w:val="20"/>
        </w:rPr>
      </w:pPr>
      <w:r>
        <w:rPr>
          <w:bCs/>
          <w:sz w:val="20"/>
        </w:rPr>
        <w:t xml:space="preserve">Choose an insulated shipping </w:t>
      </w:r>
      <w:r w:rsidR="00193E91">
        <w:rPr>
          <w:bCs/>
          <w:sz w:val="20"/>
        </w:rPr>
        <w:t>carton</w:t>
      </w:r>
      <w:r>
        <w:rPr>
          <w:bCs/>
          <w:sz w:val="20"/>
        </w:rPr>
        <w:t xml:space="preserve"> to accommodate the number of samples to be shipped: </w:t>
      </w:r>
      <w:r>
        <w:rPr>
          <w:sz w:val="20"/>
        </w:rPr>
        <w:t xml:space="preserve">Up to ~16 </w:t>
      </w:r>
      <w:r w:rsidR="00633216">
        <w:rPr>
          <w:sz w:val="20"/>
        </w:rPr>
        <w:t>(</w:t>
      </w:r>
      <w:r>
        <w:rPr>
          <w:sz w:val="20"/>
        </w:rPr>
        <w:t>250 ml</w:t>
      </w:r>
      <w:r w:rsidR="00633216">
        <w:rPr>
          <w:sz w:val="20"/>
        </w:rPr>
        <w:t>)</w:t>
      </w:r>
      <w:r>
        <w:rPr>
          <w:sz w:val="20"/>
        </w:rPr>
        <w:t xml:space="preserve"> containers, use the medium size box.  For &gt;~16 samples, use the large box.  </w:t>
      </w:r>
      <w:r w:rsidR="00193E91">
        <w:rPr>
          <w:sz w:val="20"/>
          <w:u w:val="single"/>
        </w:rPr>
        <w:t>Line the carton with a large plastic</w:t>
      </w:r>
      <w:r w:rsidR="00633216">
        <w:rPr>
          <w:sz w:val="20"/>
          <w:u w:val="single"/>
        </w:rPr>
        <w:t xml:space="preserve"> trash</w:t>
      </w:r>
      <w:r w:rsidR="00193E91">
        <w:rPr>
          <w:sz w:val="20"/>
          <w:u w:val="single"/>
        </w:rPr>
        <w:t xml:space="preserve"> bag.</w:t>
      </w:r>
    </w:p>
    <w:p w:rsidR="00C27326" w:rsidRDefault="00F400FC" w:rsidP="00BE20D9">
      <w:pPr>
        <w:numPr>
          <w:ilvl w:val="1"/>
          <w:numId w:val="22"/>
        </w:numPr>
        <w:tabs>
          <w:tab w:val="clear" w:pos="1440"/>
          <w:tab w:val="num" w:pos="360"/>
          <w:tab w:val="num" w:pos="720"/>
        </w:tabs>
        <w:spacing w:before="80" w:beforeAutospacing="1" w:after="80" w:afterAutospacing="1"/>
        <w:ind w:left="360" w:right="-396"/>
        <w:rPr>
          <w:sz w:val="20"/>
        </w:rPr>
      </w:pPr>
      <w:r w:rsidRPr="00C27326">
        <w:rPr>
          <w:sz w:val="20"/>
        </w:rPr>
        <w:t>Remove samples from the fridge</w:t>
      </w:r>
      <w:r w:rsidR="00193E91" w:rsidRPr="00C27326">
        <w:rPr>
          <w:sz w:val="20"/>
        </w:rPr>
        <w:t>, line up</w:t>
      </w:r>
      <w:r w:rsidR="00633216">
        <w:rPr>
          <w:sz w:val="20"/>
        </w:rPr>
        <w:t xml:space="preserve"> on the </w:t>
      </w:r>
      <w:proofErr w:type="gramStart"/>
      <w:r w:rsidR="00633216">
        <w:rPr>
          <w:sz w:val="20"/>
        </w:rPr>
        <w:t>counter top</w:t>
      </w:r>
      <w:proofErr w:type="gramEnd"/>
      <w:r w:rsidR="00193E91" w:rsidRPr="00C27326">
        <w:rPr>
          <w:sz w:val="20"/>
        </w:rPr>
        <w:t xml:space="preserve"> and check against the COC</w:t>
      </w:r>
      <w:r w:rsidR="00633216">
        <w:rPr>
          <w:sz w:val="20"/>
        </w:rPr>
        <w:t>;</w:t>
      </w:r>
      <w:r w:rsidR="00193E91" w:rsidRPr="00C27326">
        <w:rPr>
          <w:sz w:val="20"/>
        </w:rPr>
        <w:t xml:space="preserve"> wipe away condensation from around cap and neck of sample bottle</w:t>
      </w:r>
      <w:r w:rsidR="00633216">
        <w:rPr>
          <w:sz w:val="20"/>
        </w:rPr>
        <w:t>;</w:t>
      </w:r>
      <w:r w:rsidRPr="00C27326">
        <w:rPr>
          <w:sz w:val="20"/>
        </w:rPr>
        <w:t xml:space="preserve"> and </w:t>
      </w:r>
      <w:r w:rsidR="00193E91" w:rsidRPr="00C27326">
        <w:rPr>
          <w:sz w:val="20"/>
        </w:rPr>
        <w:t xml:space="preserve">wrap </w:t>
      </w:r>
      <w:r w:rsidRPr="00C27326">
        <w:rPr>
          <w:sz w:val="20"/>
        </w:rPr>
        <w:t>parafilm</w:t>
      </w:r>
      <w:r w:rsidR="00193E91" w:rsidRPr="00C27326">
        <w:rPr>
          <w:sz w:val="20"/>
        </w:rPr>
        <w:t xml:space="preserve"> tightly across the neck and cap of</w:t>
      </w:r>
      <w:r w:rsidRPr="00C27326">
        <w:rPr>
          <w:sz w:val="20"/>
        </w:rPr>
        <w:t xml:space="preserve"> </w:t>
      </w:r>
      <w:r w:rsidR="001A47D0" w:rsidRPr="00C27326">
        <w:rPr>
          <w:sz w:val="20"/>
        </w:rPr>
        <w:t xml:space="preserve">each container </w:t>
      </w:r>
      <w:r w:rsidR="00193E91" w:rsidRPr="00C27326">
        <w:rPr>
          <w:sz w:val="20"/>
        </w:rPr>
        <w:t>to assure a good seal and prevent the cap from loosening</w:t>
      </w:r>
      <w:r w:rsidR="001A47D0" w:rsidRPr="00C27326">
        <w:rPr>
          <w:sz w:val="20"/>
        </w:rPr>
        <w:t xml:space="preserve">. </w:t>
      </w:r>
    </w:p>
    <w:p w:rsidR="00C27326" w:rsidRPr="00C27326" w:rsidRDefault="001A47D0" w:rsidP="00BE20D9">
      <w:pPr>
        <w:numPr>
          <w:ilvl w:val="1"/>
          <w:numId w:val="22"/>
        </w:numPr>
        <w:tabs>
          <w:tab w:val="clear" w:pos="1440"/>
          <w:tab w:val="num" w:pos="360"/>
          <w:tab w:val="num" w:pos="720"/>
        </w:tabs>
        <w:spacing w:before="80" w:beforeAutospacing="1" w:after="80" w:afterAutospacing="1"/>
        <w:ind w:left="360" w:right="-396"/>
        <w:rPr>
          <w:sz w:val="20"/>
          <w:u w:val="single"/>
        </w:rPr>
      </w:pPr>
      <w:r w:rsidRPr="00C27326">
        <w:rPr>
          <w:sz w:val="20"/>
        </w:rPr>
        <w:t xml:space="preserve">Place </w:t>
      </w:r>
      <w:r w:rsidR="005E3C8E" w:rsidRPr="00C27326">
        <w:rPr>
          <w:sz w:val="20"/>
        </w:rPr>
        <w:t xml:space="preserve">ice </w:t>
      </w:r>
      <w:proofErr w:type="gramStart"/>
      <w:r w:rsidR="005E3C8E" w:rsidRPr="00C27326">
        <w:rPr>
          <w:sz w:val="20"/>
        </w:rPr>
        <w:t>packs</w:t>
      </w:r>
      <w:r w:rsidR="002A3244" w:rsidRPr="00C27326">
        <w:rPr>
          <w:sz w:val="20"/>
        </w:rPr>
        <w:t xml:space="preserve">  </w:t>
      </w:r>
      <w:r w:rsidR="005E3C8E" w:rsidRPr="00C27326">
        <w:rPr>
          <w:sz w:val="20"/>
        </w:rPr>
        <w:t>inside</w:t>
      </w:r>
      <w:proofErr w:type="gramEnd"/>
      <w:r w:rsidR="005E3C8E" w:rsidRPr="00C27326">
        <w:rPr>
          <w:sz w:val="20"/>
        </w:rPr>
        <w:t xml:space="preserve"> the bag in the shipping container: 2 large packs and 1 small pack for a medium carton; 5 large packs for a large carton. </w:t>
      </w:r>
    </w:p>
    <w:p w:rsidR="00602729" w:rsidRPr="00C27326" w:rsidRDefault="005E3C8E" w:rsidP="00BE20D9">
      <w:pPr>
        <w:numPr>
          <w:ilvl w:val="1"/>
          <w:numId w:val="22"/>
        </w:numPr>
        <w:tabs>
          <w:tab w:val="clear" w:pos="1440"/>
          <w:tab w:val="num" w:pos="360"/>
          <w:tab w:val="num" w:pos="720"/>
        </w:tabs>
        <w:spacing w:before="80" w:beforeAutospacing="1" w:after="80" w:afterAutospacing="1"/>
        <w:ind w:left="360" w:right="-396"/>
        <w:rPr>
          <w:bCs/>
          <w:sz w:val="20"/>
        </w:rPr>
      </w:pPr>
      <w:r w:rsidRPr="00C27326">
        <w:rPr>
          <w:sz w:val="20"/>
        </w:rPr>
        <w:t>Place sample bottles upright on top of the ice packs; place packing materials around the sample bottles as needed to keep them u</w:t>
      </w:r>
      <w:r w:rsidR="00055512">
        <w:rPr>
          <w:sz w:val="20"/>
        </w:rPr>
        <w:t>pright.</w:t>
      </w:r>
      <w:r w:rsidRPr="00C27326">
        <w:rPr>
          <w:sz w:val="20"/>
        </w:rPr>
        <w:t xml:space="preserve"> Place the same number of ice packs on top of the samples as are beneath. </w:t>
      </w:r>
      <w:r w:rsidR="00602729" w:rsidRPr="00C27326">
        <w:rPr>
          <w:sz w:val="20"/>
        </w:rPr>
        <w:t>Tightly twist the top of the bag closed and secure with a twist-tie or shipping tape. Fill up any excess space in the carton with packing materials.</w:t>
      </w:r>
      <w:r w:rsidR="002A3244" w:rsidRPr="00C27326">
        <w:rPr>
          <w:sz w:val="20"/>
        </w:rPr>
        <w:t xml:space="preserve">   </w:t>
      </w:r>
      <w:r w:rsidR="00602729" w:rsidRPr="00C27326">
        <w:rPr>
          <w:bCs/>
          <w:sz w:val="20"/>
        </w:rPr>
        <w:t>Sign-off on COCs, scan originals, and place the originals inside the Styrofoam compartment of the</w:t>
      </w:r>
      <w:r w:rsidR="007C11CE" w:rsidRPr="00C27326">
        <w:rPr>
          <w:bCs/>
          <w:sz w:val="20"/>
        </w:rPr>
        <w:t xml:space="preserve"> shipping container</w:t>
      </w:r>
      <w:r w:rsidR="00602729" w:rsidRPr="00C27326">
        <w:rPr>
          <w:bCs/>
          <w:sz w:val="20"/>
        </w:rPr>
        <w:t xml:space="preserve"> before putting the Styrofoam lid in place. Complete the packaging by closing the box flaps and securely taping using packing tape.</w:t>
      </w:r>
    </w:p>
    <w:p w:rsidR="00C27326" w:rsidRPr="00295159" w:rsidRDefault="00C27326" w:rsidP="00C27326">
      <w:pPr>
        <w:numPr>
          <w:ilvl w:val="1"/>
          <w:numId w:val="22"/>
        </w:numPr>
        <w:tabs>
          <w:tab w:val="clear" w:pos="1440"/>
          <w:tab w:val="num" w:pos="360"/>
          <w:tab w:val="num" w:pos="720"/>
        </w:tabs>
        <w:spacing w:before="80" w:after="80"/>
        <w:ind w:left="360" w:right="-396"/>
        <w:rPr>
          <w:bCs/>
          <w:sz w:val="20"/>
        </w:rPr>
      </w:pPr>
      <w:r>
        <w:rPr>
          <w:bCs/>
          <w:sz w:val="20"/>
        </w:rPr>
        <w:t>Log into</w:t>
      </w:r>
      <w:r w:rsidRPr="00295159">
        <w:rPr>
          <w:bCs/>
          <w:sz w:val="20"/>
        </w:rPr>
        <w:t xml:space="preserve"> UPS </w:t>
      </w:r>
      <w:r>
        <w:rPr>
          <w:bCs/>
          <w:sz w:val="20"/>
        </w:rPr>
        <w:t xml:space="preserve">website to create a shipment, specifying pickup at the office and </w:t>
      </w:r>
      <w:r w:rsidRPr="00295159">
        <w:rPr>
          <w:b/>
          <w:bCs/>
          <w:sz w:val="20"/>
          <w:u w:val="single"/>
        </w:rPr>
        <w:t>Overnight Delivery</w:t>
      </w:r>
      <w:r>
        <w:rPr>
          <w:b/>
          <w:bCs/>
          <w:sz w:val="20"/>
          <w:u w:val="single"/>
        </w:rPr>
        <w:t>.</w:t>
      </w:r>
      <w:r w:rsidRPr="00295159">
        <w:rPr>
          <w:bCs/>
          <w:sz w:val="20"/>
        </w:rPr>
        <w:t xml:space="preserve"> Review UPS form</w:t>
      </w:r>
      <w:r>
        <w:rPr>
          <w:bCs/>
          <w:sz w:val="20"/>
        </w:rPr>
        <w:t xml:space="preserve"> </w:t>
      </w:r>
      <w:r w:rsidRPr="00295159">
        <w:rPr>
          <w:bCs/>
          <w:sz w:val="20"/>
        </w:rPr>
        <w:t>to ensure all required information has been added.</w:t>
      </w:r>
      <w:r>
        <w:rPr>
          <w:bCs/>
          <w:sz w:val="20"/>
        </w:rPr>
        <w:t xml:space="preserve"> </w:t>
      </w:r>
      <w:r w:rsidR="005868DB">
        <w:rPr>
          <w:bCs/>
          <w:sz w:val="20"/>
        </w:rPr>
        <w:t xml:space="preserve">Print out shipping label and secure to carton making sure the label is completely covered by clear shipping tape.  </w:t>
      </w:r>
      <w:r>
        <w:rPr>
          <w:bCs/>
          <w:sz w:val="20"/>
        </w:rPr>
        <w:t xml:space="preserve"> </w:t>
      </w:r>
      <w:r w:rsidRPr="00295159">
        <w:rPr>
          <w:bCs/>
          <w:sz w:val="20"/>
        </w:rPr>
        <w:t>Leave container ready for UPS pickup at the front desk (8 New Bond St.)</w:t>
      </w:r>
    </w:p>
    <w:p w:rsidR="005868DB" w:rsidRDefault="005868DB" w:rsidP="00340F92">
      <w:pPr>
        <w:numPr>
          <w:ilvl w:val="1"/>
          <w:numId w:val="22"/>
        </w:numPr>
        <w:tabs>
          <w:tab w:val="clear" w:pos="1440"/>
          <w:tab w:val="num" w:pos="360"/>
          <w:tab w:val="num" w:pos="720"/>
        </w:tabs>
        <w:spacing w:before="80" w:after="80"/>
        <w:ind w:left="360" w:right="-396"/>
        <w:rPr>
          <w:bCs/>
          <w:sz w:val="20"/>
        </w:rPr>
      </w:pPr>
      <w:r>
        <w:rPr>
          <w:bCs/>
          <w:sz w:val="20"/>
        </w:rPr>
        <w:t>To help in filling in the shipping information</w:t>
      </w:r>
      <w:r w:rsidR="00893874">
        <w:rPr>
          <w:bCs/>
          <w:sz w:val="20"/>
        </w:rPr>
        <w:t>,</w:t>
      </w:r>
      <w:r>
        <w:rPr>
          <w:bCs/>
          <w:sz w:val="20"/>
        </w:rPr>
        <w:t xml:space="preserve"> the following approximations can be used: </w:t>
      </w:r>
    </w:p>
    <w:p w:rsidR="005868DB" w:rsidRDefault="002A3244" w:rsidP="00BE20D9">
      <w:pPr>
        <w:numPr>
          <w:ilvl w:val="2"/>
          <w:numId w:val="22"/>
        </w:numPr>
        <w:spacing w:before="80" w:after="80"/>
        <w:ind w:right="-396"/>
        <w:rPr>
          <w:bCs/>
          <w:sz w:val="20"/>
        </w:rPr>
      </w:pPr>
      <w:r>
        <w:rPr>
          <w:bCs/>
          <w:sz w:val="20"/>
        </w:rPr>
        <w:t>MED</w:t>
      </w:r>
      <w:r w:rsidR="005868DB">
        <w:rPr>
          <w:bCs/>
          <w:sz w:val="20"/>
        </w:rPr>
        <w:t>IUM</w:t>
      </w:r>
      <w:r>
        <w:rPr>
          <w:bCs/>
          <w:sz w:val="20"/>
        </w:rPr>
        <w:t xml:space="preserve"> BOX</w:t>
      </w:r>
      <w:r w:rsidR="005868DB">
        <w:rPr>
          <w:bCs/>
          <w:sz w:val="20"/>
        </w:rPr>
        <w:t>~</w:t>
      </w:r>
      <w:proofErr w:type="gramStart"/>
      <w:r w:rsidR="005868DB">
        <w:rPr>
          <w:bCs/>
          <w:sz w:val="20"/>
        </w:rPr>
        <w:t>16”L</w:t>
      </w:r>
      <w:proofErr w:type="gramEnd"/>
      <w:r w:rsidR="00055512">
        <w:rPr>
          <w:bCs/>
          <w:sz w:val="20"/>
        </w:rPr>
        <w:t xml:space="preserve"> </w:t>
      </w:r>
      <w:r w:rsidR="00893874">
        <w:rPr>
          <w:bCs/>
          <w:sz w:val="20"/>
        </w:rPr>
        <w:t>x</w:t>
      </w:r>
      <w:r w:rsidR="00055512">
        <w:rPr>
          <w:bCs/>
          <w:sz w:val="20"/>
        </w:rPr>
        <w:t xml:space="preserve"> </w:t>
      </w:r>
      <w:r w:rsidR="005868DB">
        <w:rPr>
          <w:bCs/>
          <w:sz w:val="20"/>
        </w:rPr>
        <w:t>14”</w:t>
      </w:r>
      <w:r w:rsidR="00893874">
        <w:rPr>
          <w:bCs/>
          <w:sz w:val="20"/>
        </w:rPr>
        <w:t>W</w:t>
      </w:r>
      <w:r w:rsidR="00055512">
        <w:rPr>
          <w:bCs/>
          <w:sz w:val="20"/>
        </w:rPr>
        <w:t xml:space="preserve"> </w:t>
      </w:r>
      <w:r w:rsidR="00893874">
        <w:rPr>
          <w:bCs/>
          <w:sz w:val="20"/>
        </w:rPr>
        <w:t>x</w:t>
      </w:r>
      <w:r w:rsidR="00055512">
        <w:rPr>
          <w:bCs/>
          <w:sz w:val="20"/>
        </w:rPr>
        <w:t xml:space="preserve"> </w:t>
      </w:r>
      <w:r w:rsidR="005868DB">
        <w:rPr>
          <w:bCs/>
          <w:sz w:val="20"/>
        </w:rPr>
        <w:t>13”H</w:t>
      </w:r>
      <w:r w:rsidR="00055512">
        <w:rPr>
          <w:bCs/>
          <w:sz w:val="20"/>
        </w:rPr>
        <w:t>,</w:t>
      </w:r>
      <w:r w:rsidR="005868DB">
        <w:rPr>
          <w:bCs/>
          <w:sz w:val="20"/>
        </w:rPr>
        <w:t xml:space="preserve"> and 3#; </w:t>
      </w:r>
    </w:p>
    <w:p w:rsidR="005868DB" w:rsidRDefault="005868DB" w:rsidP="00BE20D9">
      <w:pPr>
        <w:numPr>
          <w:ilvl w:val="2"/>
          <w:numId w:val="22"/>
        </w:numPr>
        <w:spacing w:before="80" w:after="80"/>
        <w:ind w:right="-396"/>
        <w:rPr>
          <w:bCs/>
          <w:sz w:val="20"/>
        </w:rPr>
      </w:pPr>
      <w:r>
        <w:rPr>
          <w:bCs/>
          <w:sz w:val="20"/>
        </w:rPr>
        <w:t>LARGE BOX ~</w:t>
      </w:r>
      <w:proofErr w:type="gramStart"/>
      <w:r>
        <w:rPr>
          <w:bCs/>
          <w:sz w:val="20"/>
        </w:rPr>
        <w:t>20”L</w:t>
      </w:r>
      <w:proofErr w:type="gramEnd"/>
      <w:r w:rsidR="00055512">
        <w:rPr>
          <w:bCs/>
          <w:sz w:val="20"/>
        </w:rPr>
        <w:t xml:space="preserve"> </w:t>
      </w:r>
      <w:r w:rsidR="00893874">
        <w:rPr>
          <w:bCs/>
          <w:sz w:val="20"/>
        </w:rPr>
        <w:t>x</w:t>
      </w:r>
      <w:r w:rsidR="00055512">
        <w:rPr>
          <w:bCs/>
          <w:sz w:val="20"/>
        </w:rPr>
        <w:t xml:space="preserve"> </w:t>
      </w:r>
      <w:r>
        <w:rPr>
          <w:bCs/>
          <w:sz w:val="20"/>
        </w:rPr>
        <w:t>17”W</w:t>
      </w:r>
      <w:r w:rsidR="00055512">
        <w:rPr>
          <w:bCs/>
          <w:sz w:val="20"/>
        </w:rPr>
        <w:t xml:space="preserve"> </w:t>
      </w:r>
      <w:r w:rsidR="00893874">
        <w:rPr>
          <w:bCs/>
          <w:sz w:val="20"/>
        </w:rPr>
        <w:t>x</w:t>
      </w:r>
      <w:r w:rsidR="00055512">
        <w:rPr>
          <w:bCs/>
          <w:sz w:val="20"/>
        </w:rPr>
        <w:t xml:space="preserve"> </w:t>
      </w:r>
      <w:r>
        <w:rPr>
          <w:bCs/>
          <w:sz w:val="20"/>
        </w:rPr>
        <w:t>16”H</w:t>
      </w:r>
      <w:r w:rsidR="00055512">
        <w:rPr>
          <w:bCs/>
          <w:sz w:val="20"/>
        </w:rPr>
        <w:t>,</w:t>
      </w:r>
      <w:r>
        <w:rPr>
          <w:bCs/>
          <w:sz w:val="20"/>
        </w:rPr>
        <w:t xml:space="preserve"> and 4#; </w:t>
      </w:r>
    </w:p>
    <w:p w:rsidR="005868DB" w:rsidRDefault="005868DB" w:rsidP="00BE20D9">
      <w:pPr>
        <w:numPr>
          <w:ilvl w:val="2"/>
          <w:numId w:val="22"/>
        </w:numPr>
        <w:spacing w:before="80" w:after="80"/>
        <w:ind w:right="-396"/>
        <w:rPr>
          <w:bCs/>
          <w:sz w:val="20"/>
        </w:rPr>
      </w:pPr>
      <w:r>
        <w:rPr>
          <w:bCs/>
          <w:sz w:val="20"/>
        </w:rPr>
        <w:t xml:space="preserve">large ice packs are 24 oz.; </w:t>
      </w:r>
    </w:p>
    <w:p w:rsidR="00893874" w:rsidRDefault="005868DB" w:rsidP="00BE20D9">
      <w:pPr>
        <w:numPr>
          <w:ilvl w:val="2"/>
          <w:numId w:val="22"/>
        </w:numPr>
        <w:spacing w:before="80" w:after="80"/>
        <w:ind w:right="-396"/>
        <w:rPr>
          <w:bCs/>
          <w:sz w:val="20"/>
        </w:rPr>
      </w:pPr>
      <w:r>
        <w:rPr>
          <w:bCs/>
          <w:sz w:val="20"/>
        </w:rPr>
        <w:t xml:space="preserve">small ice packs are 12 oz.; </w:t>
      </w:r>
    </w:p>
    <w:p w:rsidR="00893874" w:rsidRDefault="00893874" w:rsidP="00BE20D9">
      <w:pPr>
        <w:numPr>
          <w:ilvl w:val="2"/>
          <w:numId w:val="22"/>
        </w:numPr>
        <w:spacing w:before="80" w:after="80"/>
        <w:ind w:right="-396"/>
        <w:rPr>
          <w:bCs/>
          <w:sz w:val="20"/>
        </w:rPr>
      </w:pPr>
      <w:r>
        <w:rPr>
          <w:bCs/>
          <w:sz w:val="20"/>
        </w:rPr>
        <w:t>250 ml of water ~8.5 oz.</w:t>
      </w:r>
      <w:r w:rsidR="005868DB">
        <w:rPr>
          <w:bCs/>
          <w:sz w:val="20"/>
        </w:rPr>
        <w:t xml:space="preserve"> </w:t>
      </w:r>
    </w:p>
    <w:p w:rsidR="000A3B79" w:rsidRPr="00204450" w:rsidRDefault="007C11CE" w:rsidP="00204450">
      <w:pPr>
        <w:numPr>
          <w:ilvl w:val="1"/>
          <w:numId w:val="22"/>
        </w:numPr>
        <w:tabs>
          <w:tab w:val="clear" w:pos="1440"/>
          <w:tab w:val="num" w:pos="360"/>
          <w:tab w:val="num" w:pos="720"/>
        </w:tabs>
        <w:spacing w:before="80" w:after="80"/>
        <w:ind w:left="360" w:right="-396"/>
        <w:rPr>
          <w:sz w:val="20"/>
        </w:rPr>
      </w:pPr>
      <w:r w:rsidRPr="00204450">
        <w:rPr>
          <w:bCs/>
          <w:sz w:val="20"/>
        </w:rPr>
        <w:t>Confirm item(s) has been picked up</w:t>
      </w:r>
      <w:r w:rsidR="00295159" w:rsidRPr="00204450">
        <w:rPr>
          <w:bCs/>
          <w:sz w:val="20"/>
        </w:rPr>
        <w:t xml:space="preserve">.  </w:t>
      </w:r>
      <w:r w:rsidRPr="00204450">
        <w:rPr>
          <w:bCs/>
          <w:sz w:val="20"/>
        </w:rPr>
        <w:t>Send email confirmation to Bob Nuzzo and Richard Chase</w:t>
      </w:r>
      <w:r w:rsidR="001A47D0" w:rsidRPr="00204450">
        <w:rPr>
          <w:bCs/>
          <w:sz w:val="20"/>
        </w:rPr>
        <w:t xml:space="preserve"> with sample numbers that were shipped.</w:t>
      </w:r>
      <w:r w:rsidR="00204450">
        <w:rPr>
          <w:bCs/>
          <w:sz w:val="20"/>
        </w:rPr>
        <w:t xml:space="preserve">  If </w:t>
      </w:r>
      <w:r w:rsidR="000A3B79" w:rsidRPr="00204450">
        <w:rPr>
          <w:b/>
          <w:sz w:val="20"/>
        </w:rPr>
        <w:t>Questions</w:t>
      </w:r>
      <w:r w:rsidR="000A3B79" w:rsidRPr="00204450">
        <w:rPr>
          <w:sz w:val="20"/>
        </w:rPr>
        <w:t>:  See Bob Nuzzo or Richard Chase</w:t>
      </w:r>
      <w:r w:rsidR="00204450">
        <w:rPr>
          <w:sz w:val="20"/>
        </w:rPr>
        <w:t>.</w:t>
      </w:r>
    </w:p>
    <w:sectPr w:rsidR="000A3B79" w:rsidRPr="00204450" w:rsidSect="001223DA">
      <w:endnotePr>
        <w:numFmt w:val="decimal"/>
      </w:endnotePr>
      <w:type w:val="continuous"/>
      <w:pgSz w:w="12240" w:h="15840" w:code="1"/>
      <w:pgMar w:top="1008" w:right="1008" w:bottom="1008" w:left="1008" w:header="1008" w:footer="1008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ECD" w:rsidRDefault="00D84ECD" w:rsidP="00806396">
      <w:pPr>
        <w:pStyle w:val="FootnoteText"/>
      </w:pPr>
      <w:r>
        <w:separator/>
      </w:r>
    </w:p>
  </w:endnote>
  <w:endnote w:type="continuationSeparator" w:id="0">
    <w:p w:rsidR="00D84ECD" w:rsidRDefault="00D84ECD" w:rsidP="00806396">
      <w:pPr>
        <w:pStyle w:val="Footnot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291" w:rsidRDefault="000032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03291" w:rsidRDefault="000032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291" w:rsidRDefault="0000329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ECD" w:rsidRDefault="00D84ECD" w:rsidP="00806396">
      <w:pPr>
        <w:pStyle w:val="FootnoteText"/>
      </w:pPr>
      <w:r>
        <w:separator/>
      </w:r>
    </w:p>
  </w:footnote>
  <w:footnote w:type="continuationSeparator" w:id="0">
    <w:p w:rsidR="00D84ECD" w:rsidRDefault="00D84ECD" w:rsidP="00806396">
      <w:pPr>
        <w:pStyle w:val="Footnot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291" w:rsidRDefault="0000329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3291" w:rsidRDefault="0000329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291" w:rsidRDefault="00003291">
    <w:pPr>
      <w:pStyle w:val="Header"/>
      <w:framePr w:wrap="around" w:vAnchor="text" w:hAnchor="margin" w:xAlign="right" w:y="1"/>
      <w:rPr>
        <w:rStyle w:val="PageNumber"/>
      </w:rPr>
    </w:pPr>
  </w:p>
  <w:p w:rsidR="00003291" w:rsidRDefault="00ED06EF" w:rsidP="001223DA">
    <w:pPr>
      <w:pStyle w:val="Header"/>
      <w:tabs>
        <w:tab w:val="left" w:pos="7200"/>
      </w:tabs>
      <w:ind w:firstLine="1260"/>
      <w:jc w:val="both"/>
      <w:rPr>
        <w:rFonts w:ascii="Arial" w:hAnsi="Arial"/>
        <w:sz w:val="16"/>
        <w:szCs w:val="16"/>
      </w:rPr>
    </w:pPr>
    <w:r>
      <w:rPr>
        <w:noProof/>
        <w:sz w:val="16"/>
        <w:szCs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left:0;text-align:left;margin-left:0;margin-top:0;width:47pt;height:47pt;z-index:251657216;mso-wrap-edited:f;mso-position-horizontal:left" wrapcoords="-343 0 -343 21257 21600 21257 21600 0 -343 0">
          <v:imagedata r:id="rId1" o:title=""/>
          <w10:wrap type="tight"/>
        </v:shape>
        <o:OLEObject Type="Embed" ProgID="PBrush" ShapeID="_x0000_s2056" DrawAspect="Content" ObjectID="_1643709295" r:id="rId2"/>
      </w:object>
    </w:r>
    <w:r w:rsidR="00003291" w:rsidRPr="003352B6">
      <w:rPr>
        <w:rFonts w:ascii="Arial" w:hAnsi="Arial"/>
        <w:sz w:val="16"/>
        <w:szCs w:val="16"/>
      </w:rPr>
      <w:t>Massachusetts Departm</w:t>
    </w:r>
    <w:r w:rsidR="00003291">
      <w:rPr>
        <w:rFonts w:ascii="Arial" w:hAnsi="Arial"/>
        <w:sz w:val="16"/>
        <w:szCs w:val="16"/>
      </w:rPr>
      <w:t>ent of Environmental Protection</w:t>
    </w:r>
    <w:r w:rsidR="00003291">
      <w:rPr>
        <w:rFonts w:ascii="Arial" w:hAnsi="Arial"/>
        <w:sz w:val="16"/>
        <w:szCs w:val="16"/>
      </w:rPr>
      <w:tab/>
    </w:r>
    <w:r w:rsidR="00003291" w:rsidRPr="003352B6">
      <w:rPr>
        <w:rFonts w:ascii="Arial" w:hAnsi="Arial"/>
        <w:sz w:val="16"/>
        <w:szCs w:val="16"/>
      </w:rPr>
      <w:t>SOP #:</w:t>
    </w:r>
    <w:r w:rsidR="00003291" w:rsidRPr="003352B6">
      <w:rPr>
        <w:rFonts w:ascii="Arial" w:hAnsi="Arial"/>
        <w:sz w:val="16"/>
        <w:szCs w:val="16"/>
      </w:rPr>
      <w:tab/>
      <w:t xml:space="preserve">CN </w:t>
    </w:r>
    <w:r w:rsidR="00003291">
      <w:rPr>
        <w:rFonts w:ascii="Arial" w:hAnsi="Arial"/>
        <w:sz w:val="16"/>
        <w:szCs w:val="16"/>
      </w:rPr>
      <w:t>001.82</w:t>
    </w:r>
  </w:p>
  <w:p w:rsidR="00003291" w:rsidRPr="003352B6" w:rsidRDefault="00003291" w:rsidP="001223DA">
    <w:pPr>
      <w:pStyle w:val="Header"/>
      <w:tabs>
        <w:tab w:val="left" w:pos="7200"/>
      </w:tabs>
      <w:ind w:firstLine="1260"/>
      <w:jc w:val="both"/>
      <w:rPr>
        <w:rFonts w:ascii="Arial" w:hAnsi="Arial"/>
        <w:sz w:val="16"/>
        <w:szCs w:val="16"/>
      </w:rPr>
    </w:pPr>
    <w:r w:rsidRPr="003352B6">
      <w:rPr>
        <w:rFonts w:ascii="Arial" w:hAnsi="Arial"/>
        <w:sz w:val="16"/>
        <w:szCs w:val="16"/>
      </w:rPr>
      <w:t>Division of Watershed Management</w:t>
    </w:r>
    <w:r w:rsidRPr="003352B6">
      <w:rPr>
        <w:rFonts w:ascii="Arial" w:hAnsi="Arial"/>
        <w:sz w:val="16"/>
        <w:szCs w:val="16"/>
      </w:rPr>
      <w:tab/>
    </w:r>
    <w:r w:rsidRPr="003352B6">
      <w:rPr>
        <w:rFonts w:ascii="Arial" w:hAnsi="Arial"/>
        <w:sz w:val="16"/>
        <w:szCs w:val="16"/>
      </w:rPr>
      <w:tab/>
    </w:r>
  </w:p>
  <w:p w:rsidR="00003291" w:rsidRPr="003352B6" w:rsidRDefault="00003291" w:rsidP="000C3A98">
    <w:pPr>
      <w:pStyle w:val="Header"/>
      <w:tabs>
        <w:tab w:val="clear" w:pos="4320"/>
        <w:tab w:val="left" w:pos="7200"/>
        <w:tab w:val="left" w:pos="7380"/>
      </w:tabs>
      <w:ind w:firstLine="1260"/>
      <w:jc w:val="both"/>
      <w:rPr>
        <w:rFonts w:ascii="Arial" w:hAnsi="Arial"/>
        <w:sz w:val="16"/>
        <w:szCs w:val="16"/>
      </w:rPr>
    </w:pPr>
    <w:r w:rsidRPr="003352B6">
      <w:rPr>
        <w:rFonts w:ascii="Arial" w:hAnsi="Arial"/>
        <w:sz w:val="16"/>
        <w:szCs w:val="16"/>
      </w:rPr>
      <w:tab/>
      <w:t>Date:</w:t>
    </w:r>
    <w:r w:rsidRPr="003352B6">
      <w:rPr>
        <w:rFonts w:ascii="Arial" w:hAnsi="Arial"/>
        <w:sz w:val="16"/>
        <w:szCs w:val="16"/>
      </w:rPr>
      <w:tab/>
    </w:r>
    <w:proofErr w:type="gramStart"/>
    <w:r>
      <w:rPr>
        <w:rFonts w:ascii="Arial" w:hAnsi="Arial"/>
        <w:sz w:val="16"/>
        <w:szCs w:val="16"/>
      </w:rPr>
      <w:t>June,</w:t>
    </w:r>
    <w:proofErr w:type="gramEnd"/>
    <w:r>
      <w:rPr>
        <w:rFonts w:ascii="Arial" w:hAnsi="Arial"/>
        <w:sz w:val="16"/>
        <w:szCs w:val="16"/>
      </w:rPr>
      <w:t xml:space="preserve"> 2016</w:t>
    </w:r>
  </w:p>
  <w:p w:rsidR="00003291" w:rsidRPr="003352B6" w:rsidRDefault="00003291" w:rsidP="000C3A98">
    <w:pPr>
      <w:pStyle w:val="Header"/>
      <w:tabs>
        <w:tab w:val="clear" w:pos="4320"/>
        <w:tab w:val="left" w:pos="7200"/>
      </w:tabs>
      <w:ind w:firstLine="1260"/>
      <w:jc w:val="both"/>
      <w:rPr>
        <w:sz w:val="16"/>
        <w:szCs w:val="16"/>
      </w:rPr>
    </w:pPr>
    <w:r>
      <w:rPr>
        <w:rFonts w:ascii="Arial" w:hAnsi="Arial"/>
        <w:sz w:val="16"/>
        <w:szCs w:val="16"/>
      </w:rPr>
      <w:t>SOP- Mailed Samples</w:t>
    </w:r>
    <w:r w:rsidRPr="003352B6">
      <w:rPr>
        <w:rFonts w:ascii="Arial" w:hAnsi="Arial"/>
        <w:sz w:val="16"/>
        <w:szCs w:val="16"/>
      </w:rPr>
      <w:tab/>
      <w:t>Page:</w:t>
    </w:r>
    <w:r w:rsidRPr="003352B6">
      <w:rPr>
        <w:rFonts w:ascii="Arial" w:hAnsi="Arial"/>
        <w:sz w:val="16"/>
        <w:szCs w:val="16"/>
      </w:rPr>
      <w:tab/>
    </w:r>
    <w:r w:rsidRPr="0093641E">
      <w:rPr>
        <w:rStyle w:val="PageNumber"/>
        <w:sz w:val="16"/>
        <w:szCs w:val="16"/>
      </w:rPr>
      <w:fldChar w:fldCharType="begin"/>
    </w:r>
    <w:r w:rsidRPr="0093641E">
      <w:rPr>
        <w:rStyle w:val="PageNumber"/>
        <w:sz w:val="16"/>
        <w:szCs w:val="16"/>
      </w:rPr>
      <w:instrText xml:space="preserve"> PAGE </w:instrText>
    </w:r>
    <w:r w:rsidRPr="0093641E">
      <w:rPr>
        <w:rStyle w:val="PageNumber"/>
        <w:sz w:val="16"/>
        <w:szCs w:val="16"/>
      </w:rPr>
      <w:fldChar w:fldCharType="separate"/>
    </w:r>
    <w:r w:rsidR="002E62EA">
      <w:rPr>
        <w:rStyle w:val="PageNumber"/>
        <w:noProof/>
        <w:sz w:val="16"/>
        <w:szCs w:val="16"/>
      </w:rPr>
      <w:t>4</w:t>
    </w:r>
    <w:r w:rsidRPr="0093641E">
      <w:rPr>
        <w:rStyle w:val="PageNumber"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 xml:space="preserve"> </w:t>
    </w:r>
    <w:r w:rsidRPr="003352B6">
      <w:rPr>
        <w:rFonts w:ascii="Arial" w:hAnsi="Arial"/>
        <w:sz w:val="16"/>
        <w:szCs w:val="16"/>
      </w:rPr>
      <w:t xml:space="preserve">of </w:t>
    </w:r>
    <w:r w:rsidRPr="003352B6">
      <w:rPr>
        <w:rStyle w:val="PageNumber"/>
        <w:rFonts w:ascii="Arial" w:hAnsi="Arial"/>
        <w:sz w:val="16"/>
        <w:szCs w:val="16"/>
      </w:rPr>
      <w:fldChar w:fldCharType="begin"/>
    </w:r>
    <w:r w:rsidRPr="003352B6">
      <w:rPr>
        <w:rStyle w:val="PageNumber"/>
        <w:rFonts w:ascii="Arial" w:hAnsi="Arial"/>
        <w:sz w:val="16"/>
        <w:szCs w:val="16"/>
      </w:rPr>
      <w:instrText xml:space="preserve"> NUMPAGES </w:instrText>
    </w:r>
    <w:r w:rsidRPr="003352B6">
      <w:rPr>
        <w:rStyle w:val="PageNumber"/>
        <w:rFonts w:ascii="Arial" w:hAnsi="Arial"/>
        <w:sz w:val="16"/>
        <w:szCs w:val="16"/>
      </w:rPr>
      <w:fldChar w:fldCharType="separate"/>
    </w:r>
    <w:r w:rsidR="002E62EA">
      <w:rPr>
        <w:rStyle w:val="PageNumber"/>
        <w:rFonts w:ascii="Arial" w:hAnsi="Arial"/>
        <w:noProof/>
        <w:sz w:val="16"/>
        <w:szCs w:val="16"/>
      </w:rPr>
      <w:t>4</w:t>
    </w:r>
    <w:r w:rsidRPr="003352B6">
      <w:rPr>
        <w:rStyle w:val="PageNumber"/>
        <w:rFonts w:ascii="Arial" w:hAnsi="Arial"/>
        <w:sz w:val="16"/>
        <w:szCs w:val="16"/>
      </w:rPr>
      <w:fldChar w:fldCharType="end"/>
    </w:r>
    <w:r w:rsidR="00415B37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7D449B5" wp14:editId="261C8C28">
              <wp:simplePos x="0" y="0"/>
              <wp:positionH relativeFrom="column">
                <wp:posOffset>0</wp:posOffset>
              </wp:positionH>
              <wp:positionV relativeFrom="paragraph">
                <wp:posOffset>147320</wp:posOffset>
              </wp:positionV>
              <wp:extent cx="5943600" cy="0"/>
              <wp:effectExtent l="0" t="0" r="0" b="0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2F208D" id="Line 7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6pt" to="46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Fn5GQIAADI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" o:allowincell="f"/>
          </w:pict>
        </mc:Fallback>
      </mc:AlternateContent>
    </w:r>
  </w:p>
  <w:p w:rsidR="00003291" w:rsidRDefault="00003291" w:rsidP="000C3A98">
    <w:pPr>
      <w:pStyle w:val="Header"/>
      <w:tabs>
        <w:tab w:val="clear" w:pos="4320"/>
        <w:tab w:val="clear" w:pos="8640"/>
        <w:tab w:val="left" w:pos="7380"/>
        <w:tab w:val="right" w:pos="9180"/>
      </w:tabs>
      <w:ind w:firstLine="1260"/>
      <w:jc w:val="both"/>
      <w:rPr>
        <w:sz w:val="22"/>
      </w:rPr>
    </w:pPr>
  </w:p>
  <w:p w:rsidR="00003291" w:rsidRDefault="00003291" w:rsidP="000C3A9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291" w:rsidRDefault="00ED06EF" w:rsidP="001223DA">
    <w:pPr>
      <w:pStyle w:val="Header"/>
      <w:tabs>
        <w:tab w:val="left" w:pos="7200"/>
      </w:tabs>
      <w:ind w:firstLine="1260"/>
      <w:jc w:val="both"/>
      <w:rPr>
        <w:rFonts w:ascii="Arial" w:hAnsi="Arial"/>
        <w:sz w:val="16"/>
        <w:szCs w:val="16"/>
      </w:rPr>
    </w:pPr>
    <w:r>
      <w:rPr>
        <w:noProof/>
        <w:sz w:val="16"/>
        <w:szCs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4" type="#_x0000_t75" style="position:absolute;left:0;text-align:left;margin-left:0;margin-top:0;width:47pt;height:47pt;z-index:251659264;mso-wrap-edited:f;mso-position-horizontal:left" wrapcoords="-343 0 -343 21257 21600 21257 21600 0 -343 0">
          <v:imagedata r:id="rId1" o:title=""/>
          <w10:wrap type="tight"/>
        </v:shape>
        <o:OLEObject Type="Embed" ProgID="PBrush" ShapeID="_x0000_s2064" DrawAspect="Content" ObjectID="_1643709296" r:id="rId2"/>
      </w:object>
    </w:r>
    <w:r w:rsidR="00003291" w:rsidRPr="003352B6">
      <w:rPr>
        <w:rFonts w:ascii="Arial" w:hAnsi="Arial"/>
        <w:sz w:val="16"/>
        <w:szCs w:val="16"/>
      </w:rPr>
      <w:t>Massachusetts Departm</w:t>
    </w:r>
    <w:r w:rsidR="00003291">
      <w:rPr>
        <w:rFonts w:ascii="Arial" w:hAnsi="Arial"/>
        <w:sz w:val="16"/>
        <w:szCs w:val="16"/>
      </w:rPr>
      <w:t>ent of Environmental Protection</w:t>
    </w:r>
    <w:r w:rsidR="00003291">
      <w:rPr>
        <w:rFonts w:ascii="Arial" w:hAnsi="Arial"/>
        <w:sz w:val="16"/>
        <w:szCs w:val="16"/>
      </w:rPr>
      <w:tab/>
    </w:r>
    <w:r w:rsidR="00003291" w:rsidRPr="003352B6">
      <w:rPr>
        <w:rFonts w:ascii="Arial" w:hAnsi="Arial"/>
        <w:sz w:val="16"/>
        <w:szCs w:val="16"/>
      </w:rPr>
      <w:t>SOP #:</w:t>
    </w:r>
    <w:r w:rsidR="00003291" w:rsidRPr="003352B6">
      <w:rPr>
        <w:rFonts w:ascii="Arial" w:hAnsi="Arial"/>
        <w:sz w:val="16"/>
        <w:szCs w:val="16"/>
      </w:rPr>
      <w:tab/>
      <w:t xml:space="preserve">CN </w:t>
    </w:r>
    <w:r w:rsidR="00003291">
      <w:rPr>
        <w:rFonts w:ascii="Arial" w:hAnsi="Arial"/>
        <w:sz w:val="16"/>
        <w:szCs w:val="16"/>
      </w:rPr>
      <w:t>001.82</w:t>
    </w:r>
  </w:p>
  <w:p w:rsidR="00003291" w:rsidRPr="003352B6" w:rsidRDefault="00003291" w:rsidP="001223DA">
    <w:pPr>
      <w:pStyle w:val="Header"/>
      <w:tabs>
        <w:tab w:val="left" w:pos="7200"/>
      </w:tabs>
      <w:ind w:firstLine="1260"/>
      <w:jc w:val="both"/>
      <w:rPr>
        <w:rFonts w:ascii="Arial" w:hAnsi="Arial"/>
        <w:sz w:val="16"/>
        <w:szCs w:val="16"/>
      </w:rPr>
    </w:pPr>
    <w:r w:rsidRPr="003352B6">
      <w:rPr>
        <w:rFonts w:ascii="Arial" w:hAnsi="Arial"/>
        <w:sz w:val="16"/>
        <w:szCs w:val="16"/>
      </w:rPr>
      <w:t>Division of Watershed Management</w:t>
    </w:r>
    <w:r w:rsidRPr="003352B6">
      <w:rPr>
        <w:rFonts w:ascii="Arial" w:hAnsi="Arial"/>
        <w:sz w:val="16"/>
        <w:szCs w:val="16"/>
      </w:rPr>
      <w:tab/>
    </w:r>
    <w:r w:rsidRPr="003352B6">
      <w:rPr>
        <w:rFonts w:ascii="Arial" w:hAnsi="Arial"/>
        <w:sz w:val="16"/>
        <w:szCs w:val="16"/>
      </w:rPr>
      <w:tab/>
    </w:r>
  </w:p>
  <w:p w:rsidR="00003291" w:rsidRPr="003352B6" w:rsidRDefault="00003291" w:rsidP="001223DA">
    <w:pPr>
      <w:pStyle w:val="Header"/>
      <w:tabs>
        <w:tab w:val="clear" w:pos="4320"/>
        <w:tab w:val="left" w:pos="7200"/>
        <w:tab w:val="left" w:pos="7380"/>
      </w:tabs>
      <w:ind w:firstLine="1260"/>
      <w:jc w:val="both"/>
      <w:rPr>
        <w:rFonts w:ascii="Arial" w:hAnsi="Arial"/>
        <w:sz w:val="16"/>
        <w:szCs w:val="16"/>
      </w:rPr>
    </w:pPr>
    <w:r w:rsidRPr="003352B6">
      <w:rPr>
        <w:rFonts w:ascii="Arial" w:hAnsi="Arial"/>
        <w:sz w:val="16"/>
        <w:szCs w:val="16"/>
      </w:rPr>
      <w:tab/>
      <w:t>Date:</w:t>
    </w:r>
    <w:r w:rsidRPr="003352B6">
      <w:rPr>
        <w:rFonts w:ascii="Arial" w:hAnsi="Arial"/>
        <w:sz w:val="16"/>
        <w:szCs w:val="16"/>
      </w:rPr>
      <w:tab/>
    </w:r>
    <w:proofErr w:type="gramStart"/>
    <w:r>
      <w:rPr>
        <w:rFonts w:ascii="Arial" w:hAnsi="Arial"/>
        <w:sz w:val="16"/>
        <w:szCs w:val="16"/>
      </w:rPr>
      <w:t>June,</w:t>
    </w:r>
    <w:proofErr w:type="gramEnd"/>
    <w:r>
      <w:rPr>
        <w:rFonts w:ascii="Arial" w:hAnsi="Arial"/>
        <w:sz w:val="16"/>
        <w:szCs w:val="16"/>
      </w:rPr>
      <w:t xml:space="preserve"> 2016</w:t>
    </w:r>
  </w:p>
  <w:p w:rsidR="00003291" w:rsidRPr="003352B6" w:rsidRDefault="00003291" w:rsidP="001223DA">
    <w:pPr>
      <w:pStyle w:val="Header"/>
      <w:tabs>
        <w:tab w:val="clear" w:pos="4320"/>
        <w:tab w:val="left" w:pos="7200"/>
      </w:tabs>
      <w:ind w:firstLine="1260"/>
      <w:jc w:val="both"/>
      <w:rPr>
        <w:sz w:val="16"/>
        <w:szCs w:val="16"/>
      </w:rPr>
    </w:pPr>
    <w:r>
      <w:rPr>
        <w:rFonts w:ascii="Arial" w:hAnsi="Arial"/>
        <w:sz w:val="16"/>
        <w:szCs w:val="16"/>
      </w:rPr>
      <w:t>SOP- Mailed Samples</w:t>
    </w:r>
    <w:r w:rsidRPr="003352B6">
      <w:rPr>
        <w:rFonts w:ascii="Arial" w:hAnsi="Arial"/>
        <w:sz w:val="16"/>
        <w:szCs w:val="16"/>
      </w:rPr>
      <w:tab/>
      <w:t>Page:</w:t>
    </w:r>
    <w:r w:rsidRPr="003352B6">
      <w:rPr>
        <w:rFonts w:ascii="Arial" w:hAnsi="Arial"/>
        <w:sz w:val="16"/>
        <w:szCs w:val="16"/>
      </w:rPr>
      <w:tab/>
    </w:r>
    <w:r w:rsidRPr="0093641E">
      <w:rPr>
        <w:rStyle w:val="PageNumber"/>
        <w:sz w:val="16"/>
        <w:szCs w:val="16"/>
      </w:rPr>
      <w:fldChar w:fldCharType="begin"/>
    </w:r>
    <w:r w:rsidRPr="0093641E">
      <w:rPr>
        <w:rStyle w:val="PageNumber"/>
        <w:sz w:val="16"/>
        <w:szCs w:val="16"/>
      </w:rPr>
      <w:instrText xml:space="preserve"> PAGE </w:instrText>
    </w:r>
    <w:r w:rsidRPr="0093641E">
      <w:rPr>
        <w:rStyle w:val="PageNumber"/>
        <w:sz w:val="16"/>
        <w:szCs w:val="16"/>
      </w:rPr>
      <w:fldChar w:fldCharType="separate"/>
    </w:r>
    <w:r w:rsidR="002E62EA">
      <w:rPr>
        <w:rStyle w:val="PageNumber"/>
        <w:noProof/>
        <w:sz w:val="16"/>
        <w:szCs w:val="16"/>
      </w:rPr>
      <w:t>1</w:t>
    </w:r>
    <w:r w:rsidRPr="0093641E">
      <w:rPr>
        <w:rStyle w:val="PageNumber"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 xml:space="preserve"> </w:t>
    </w:r>
    <w:r w:rsidRPr="003352B6">
      <w:rPr>
        <w:rFonts w:ascii="Arial" w:hAnsi="Arial"/>
        <w:sz w:val="16"/>
        <w:szCs w:val="16"/>
      </w:rPr>
      <w:t xml:space="preserve">of </w:t>
    </w:r>
    <w:r w:rsidRPr="003352B6">
      <w:rPr>
        <w:rStyle w:val="PageNumber"/>
        <w:rFonts w:ascii="Arial" w:hAnsi="Arial"/>
        <w:sz w:val="16"/>
        <w:szCs w:val="16"/>
      </w:rPr>
      <w:fldChar w:fldCharType="begin"/>
    </w:r>
    <w:r w:rsidRPr="003352B6">
      <w:rPr>
        <w:rStyle w:val="PageNumber"/>
        <w:rFonts w:ascii="Arial" w:hAnsi="Arial"/>
        <w:sz w:val="16"/>
        <w:szCs w:val="16"/>
      </w:rPr>
      <w:instrText xml:space="preserve"> NUMPAGES </w:instrText>
    </w:r>
    <w:r w:rsidRPr="003352B6">
      <w:rPr>
        <w:rStyle w:val="PageNumber"/>
        <w:rFonts w:ascii="Arial" w:hAnsi="Arial"/>
        <w:sz w:val="16"/>
        <w:szCs w:val="16"/>
      </w:rPr>
      <w:fldChar w:fldCharType="separate"/>
    </w:r>
    <w:r w:rsidR="002E62EA">
      <w:rPr>
        <w:rStyle w:val="PageNumber"/>
        <w:rFonts w:ascii="Arial" w:hAnsi="Arial"/>
        <w:noProof/>
        <w:sz w:val="16"/>
        <w:szCs w:val="16"/>
      </w:rPr>
      <w:t>4</w:t>
    </w:r>
    <w:r w:rsidRPr="003352B6">
      <w:rPr>
        <w:rStyle w:val="PageNumber"/>
        <w:rFonts w:ascii="Arial" w:hAnsi="Arial"/>
        <w:sz w:val="16"/>
        <w:szCs w:val="16"/>
      </w:rPr>
      <w:fldChar w:fldCharType="end"/>
    </w:r>
    <w:r w:rsidR="00415B37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039A77C" wp14:editId="2EDB086E">
              <wp:simplePos x="0" y="0"/>
              <wp:positionH relativeFrom="column">
                <wp:posOffset>0</wp:posOffset>
              </wp:positionH>
              <wp:positionV relativeFrom="paragraph">
                <wp:posOffset>147320</wp:posOffset>
              </wp:positionV>
              <wp:extent cx="5943600" cy="0"/>
              <wp:effectExtent l="0" t="0" r="0" b="0"/>
              <wp:wrapNone/>
              <wp:docPr id="1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EECEC9" id="Line 1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6pt" to="46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KnxGQIAADMEAAAOAAAAZHJzL2Uyb0RvYy54bWysU02P2yAQvVfqf0DcE9tZJ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" o:allowincell="f"/>
          </w:pict>
        </mc:Fallback>
      </mc:AlternateContent>
    </w:r>
  </w:p>
  <w:p w:rsidR="00003291" w:rsidRDefault="00003291" w:rsidP="00220EEE">
    <w:pPr>
      <w:pStyle w:val="Header"/>
      <w:tabs>
        <w:tab w:val="clear" w:pos="4320"/>
        <w:tab w:val="clear" w:pos="8640"/>
        <w:tab w:val="left" w:pos="7380"/>
        <w:tab w:val="right" w:pos="9180"/>
      </w:tabs>
      <w:ind w:firstLine="1260"/>
      <w:jc w:val="both"/>
      <w:rPr>
        <w:sz w:val="22"/>
      </w:rPr>
    </w:pPr>
  </w:p>
  <w:p w:rsidR="00003291" w:rsidRDefault="000032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E7543"/>
    <w:multiLevelType w:val="hybridMultilevel"/>
    <w:tmpl w:val="96B8BA58"/>
    <w:lvl w:ilvl="0" w:tplc="EC6C6B8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C810BFF2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775ED"/>
    <w:multiLevelType w:val="multilevel"/>
    <w:tmpl w:val="42DA0BA6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DAE477C"/>
    <w:multiLevelType w:val="hybridMultilevel"/>
    <w:tmpl w:val="36F80F3E"/>
    <w:lvl w:ilvl="0" w:tplc="EC6C6B8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3F9241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5507F"/>
    <w:multiLevelType w:val="multilevel"/>
    <w:tmpl w:val="42DA0BA6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E65515D"/>
    <w:multiLevelType w:val="hybridMultilevel"/>
    <w:tmpl w:val="18C6E8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37C11"/>
    <w:multiLevelType w:val="hybridMultilevel"/>
    <w:tmpl w:val="C10C61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66F63"/>
    <w:multiLevelType w:val="multilevel"/>
    <w:tmpl w:val="CB3C70C6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BC448E5"/>
    <w:multiLevelType w:val="hybridMultilevel"/>
    <w:tmpl w:val="52DE8C3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F8A4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25627"/>
    <w:multiLevelType w:val="hybridMultilevel"/>
    <w:tmpl w:val="74345FE8"/>
    <w:lvl w:ilvl="0" w:tplc="5F8CD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AB5674"/>
    <w:multiLevelType w:val="hybridMultilevel"/>
    <w:tmpl w:val="74345FE8"/>
    <w:lvl w:ilvl="0" w:tplc="5F8CD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1756C1"/>
    <w:multiLevelType w:val="hybridMultilevel"/>
    <w:tmpl w:val="0916F3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15A2"/>
    <w:multiLevelType w:val="hybridMultilevel"/>
    <w:tmpl w:val="2D6CEAC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1A2494"/>
    <w:multiLevelType w:val="hybridMultilevel"/>
    <w:tmpl w:val="E20C8BF4"/>
    <w:lvl w:ilvl="0" w:tplc="0B6A40F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DE87FD9"/>
    <w:multiLevelType w:val="hybridMultilevel"/>
    <w:tmpl w:val="13DEAF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F61CC9"/>
    <w:multiLevelType w:val="multilevel"/>
    <w:tmpl w:val="26422A50"/>
    <w:lvl w:ilvl="0">
      <w:start w:val="13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5" w15:restartNumberingAfterBreak="0">
    <w:nsid w:val="57FF1036"/>
    <w:multiLevelType w:val="hybridMultilevel"/>
    <w:tmpl w:val="60DEAADC"/>
    <w:lvl w:ilvl="0" w:tplc="4E22BC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97813E0"/>
    <w:multiLevelType w:val="hybridMultilevel"/>
    <w:tmpl w:val="5580A862"/>
    <w:lvl w:ilvl="0" w:tplc="040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7" w15:restartNumberingAfterBreak="0">
    <w:nsid w:val="5C28416B"/>
    <w:multiLevelType w:val="hybridMultilevel"/>
    <w:tmpl w:val="EF3A4D4E"/>
    <w:lvl w:ilvl="0" w:tplc="5F8CD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tabs>
          <w:tab w:val="num" w:pos="2340"/>
        </w:tabs>
        <w:ind w:left="23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DEEA4E0">
      <w:start w:val="1"/>
      <w:numFmt w:val="decimal"/>
      <w:lvlText w:val="%4)"/>
      <w:lvlJc w:val="left"/>
      <w:pPr>
        <w:ind w:left="36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F61125"/>
    <w:multiLevelType w:val="hybridMultilevel"/>
    <w:tmpl w:val="84DA137E"/>
    <w:lvl w:ilvl="0" w:tplc="5F8CD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86B87A">
      <w:start w:val="10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25CEB42C">
      <w:start w:val="1"/>
      <w:numFmt w:val="decimal"/>
      <w:lvlText w:val="%40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587048"/>
    <w:multiLevelType w:val="hybridMultilevel"/>
    <w:tmpl w:val="74345FE8"/>
    <w:lvl w:ilvl="0" w:tplc="5F8CD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97479E"/>
    <w:multiLevelType w:val="multilevel"/>
    <w:tmpl w:val="6D18B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E3F04B1"/>
    <w:multiLevelType w:val="hybridMultilevel"/>
    <w:tmpl w:val="1BB42DC8"/>
    <w:lvl w:ilvl="0" w:tplc="F052426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21"/>
  </w:num>
  <w:num w:numId="3">
    <w:abstractNumId w:val="12"/>
  </w:num>
  <w:num w:numId="4">
    <w:abstractNumId w:val="14"/>
  </w:num>
  <w:num w:numId="5">
    <w:abstractNumId w:val="15"/>
  </w:num>
  <w:num w:numId="6">
    <w:abstractNumId w:val="13"/>
  </w:num>
  <w:num w:numId="7">
    <w:abstractNumId w:val="4"/>
  </w:num>
  <w:num w:numId="8">
    <w:abstractNumId w:val="5"/>
  </w:num>
  <w:num w:numId="9">
    <w:abstractNumId w:val="10"/>
  </w:num>
  <w:num w:numId="10">
    <w:abstractNumId w:val="6"/>
  </w:num>
  <w:num w:numId="11">
    <w:abstractNumId w:val="19"/>
  </w:num>
  <w:num w:numId="12">
    <w:abstractNumId w:val="16"/>
  </w:num>
  <w:num w:numId="13">
    <w:abstractNumId w:val="8"/>
  </w:num>
  <w:num w:numId="14">
    <w:abstractNumId w:val="17"/>
  </w:num>
  <w:num w:numId="15">
    <w:abstractNumId w:val="9"/>
  </w:num>
  <w:num w:numId="16">
    <w:abstractNumId w:val="11"/>
  </w:num>
  <w:num w:numId="17">
    <w:abstractNumId w:val="3"/>
  </w:num>
  <w:num w:numId="18">
    <w:abstractNumId w:val="1"/>
  </w:num>
  <w:num w:numId="19">
    <w:abstractNumId w:val="18"/>
  </w:num>
  <w:num w:numId="20">
    <w:abstractNumId w:val="2"/>
  </w:num>
  <w:num w:numId="21">
    <w:abstractNumId w:val="20"/>
  </w:num>
  <w:num w:numId="22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2EC"/>
    <w:rsid w:val="00003291"/>
    <w:rsid w:val="00032F2A"/>
    <w:rsid w:val="000539A4"/>
    <w:rsid w:val="00055512"/>
    <w:rsid w:val="000677C8"/>
    <w:rsid w:val="00096265"/>
    <w:rsid w:val="000A3B79"/>
    <w:rsid w:val="000C3A98"/>
    <w:rsid w:val="000C6133"/>
    <w:rsid w:val="000D30D4"/>
    <w:rsid w:val="000F19D8"/>
    <w:rsid w:val="00105D4A"/>
    <w:rsid w:val="00115313"/>
    <w:rsid w:val="001223DA"/>
    <w:rsid w:val="0012696B"/>
    <w:rsid w:val="001319C7"/>
    <w:rsid w:val="0014066C"/>
    <w:rsid w:val="00143D0D"/>
    <w:rsid w:val="00147570"/>
    <w:rsid w:val="00166F88"/>
    <w:rsid w:val="00193E91"/>
    <w:rsid w:val="001970A8"/>
    <w:rsid w:val="001A47D0"/>
    <w:rsid w:val="001C245C"/>
    <w:rsid w:val="001D67E0"/>
    <w:rsid w:val="001F1324"/>
    <w:rsid w:val="001F1CD9"/>
    <w:rsid w:val="00203017"/>
    <w:rsid w:val="00204450"/>
    <w:rsid w:val="00220EEE"/>
    <w:rsid w:val="0023230D"/>
    <w:rsid w:val="002372EC"/>
    <w:rsid w:val="00295159"/>
    <w:rsid w:val="002A3244"/>
    <w:rsid w:val="002B577F"/>
    <w:rsid w:val="002E159A"/>
    <w:rsid w:val="002E5034"/>
    <w:rsid w:val="002E62EA"/>
    <w:rsid w:val="003035A3"/>
    <w:rsid w:val="003215EE"/>
    <w:rsid w:val="00340F92"/>
    <w:rsid w:val="00354FA5"/>
    <w:rsid w:val="00371E91"/>
    <w:rsid w:val="003866B8"/>
    <w:rsid w:val="003B1115"/>
    <w:rsid w:val="003B3215"/>
    <w:rsid w:val="003D3177"/>
    <w:rsid w:val="003D460A"/>
    <w:rsid w:val="003E529A"/>
    <w:rsid w:val="004123A9"/>
    <w:rsid w:val="00415B37"/>
    <w:rsid w:val="00463709"/>
    <w:rsid w:val="004D2C61"/>
    <w:rsid w:val="004D534E"/>
    <w:rsid w:val="004D7FA4"/>
    <w:rsid w:val="004E4ED3"/>
    <w:rsid w:val="004F7068"/>
    <w:rsid w:val="005110B6"/>
    <w:rsid w:val="00527F77"/>
    <w:rsid w:val="0053007E"/>
    <w:rsid w:val="00547688"/>
    <w:rsid w:val="00557CA6"/>
    <w:rsid w:val="005868DB"/>
    <w:rsid w:val="005A1076"/>
    <w:rsid w:val="005B46AC"/>
    <w:rsid w:val="005E3C8E"/>
    <w:rsid w:val="00602729"/>
    <w:rsid w:val="00613579"/>
    <w:rsid w:val="00624F97"/>
    <w:rsid w:val="00633216"/>
    <w:rsid w:val="006350AC"/>
    <w:rsid w:val="00635633"/>
    <w:rsid w:val="006425EE"/>
    <w:rsid w:val="0065654D"/>
    <w:rsid w:val="00672DF0"/>
    <w:rsid w:val="006750ED"/>
    <w:rsid w:val="006A0077"/>
    <w:rsid w:val="006A0519"/>
    <w:rsid w:val="006C6B71"/>
    <w:rsid w:val="006F02A7"/>
    <w:rsid w:val="006F5FFF"/>
    <w:rsid w:val="00706C5E"/>
    <w:rsid w:val="007126C7"/>
    <w:rsid w:val="00723FA1"/>
    <w:rsid w:val="007506FC"/>
    <w:rsid w:val="007560EC"/>
    <w:rsid w:val="007C11CE"/>
    <w:rsid w:val="007C61CC"/>
    <w:rsid w:val="007D412D"/>
    <w:rsid w:val="007E371D"/>
    <w:rsid w:val="007E5541"/>
    <w:rsid w:val="00806396"/>
    <w:rsid w:val="00811816"/>
    <w:rsid w:val="0084014A"/>
    <w:rsid w:val="00844725"/>
    <w:rsid w:val="00845A0E"/>
    <w:rsid w:val="00893874"/>
    <w:rsid w:val="008A5990"/>
    <w:rsid w:val="008A68C6"/>
    <w:rsid w:val="008D53B7"/>
    <w:rsid w:val="008F04CF"/>
    <w:rsid w:val="008F096E"/>
    <w:rsid w:val="00902362"/>
    <w:rsid w:val="00926133"/>
    <w:rsid w:val="0093641E"/>
    <w:rsid w:val="00950FBF"/>
    <w:rsid w:val="009517F5"/>
    <w:rsid w:val="0098176C"/>
    <w:rsid w:val="00981838"/>
    <w:rsid w:val="009A61A8"/>
    <w:rsid w:val="009C1422"/>
    <w:rsid w:val="009D196B"/>
    <w:rsid w:val="009D1E7F"/>
    <w:rsid w:val="009D6BD6"/>
    <w:rsid w:val="009F448F"/>
    <w:rsid w:val="00A376CE"/>
    <w:rsid w:val="00A46E73"/>
    <w:rsid w:val="00A52941"/>
    <w:rsid w:val="00A54BFA"/>
    <w:rsid w:val="00A55AE0"/>
    <w:rsid w:val="00A77B6D"/>
    <w:rsid w:val="00AE73A5"/>
    <w:rsid w:val="00B003CE"/>
    <w:rsid w:val="00B13831"/>
    <w:rsid w:val="00B13AF6"/>
    <w:rsid w:val="00B6635C"/>
    <w:rsid w:val="00B82466"/>
    <w:rsid w:val="00B83389"/>
    <w:rsid w:val="00B834A3"/>
    <w:rsid w:val="00BB30FD"/>
    <w:rsid w:val="00BB773B"/>
    <w:rsid w:val="00BD4DA5"/>
    <w:rsid w:val="00BD51C3"/>
    <w:rsid w:val="00BE20D9"/>
    <w:rsid w:val="00BE35FA"/>
    <w:rsid w:val="00C27326"/>
    <w:rsid w:val="00C92F23"/>
    <w:rsid w:val="00CA0A9C"/>
    <w:rsid w:val="00CC0FD2"/>
    <w:rsid w:val="00CE6CEF"/>
    <w:rsid w:val="00D02B8A"/>
    <w:rsid w:val="00D22917"/>
    <w:rsid w:val="00D27C5B"/>
    <w:rsid w:val="00D50920"/>
    <w:rsid w:val="00D779B5"/>
    <w:rsid w:val="00D84ECD"/>
    <w:rsid w:val="00DA5424"/>
    <w:rsid w:val="00DA6FE2"/>
    <w:rsid w:val="00DF3D41"/>
    <w:rsid w:val="00DF46DB"/>
    <w:rsid w:val="00DF547E"/>
    <w:rsid w:val="00E03C36"/>
    <w:rsid w:val="00E43217"/>
    <w:rsid w:val="00E55C88"/>
    <w:rsid w:val="00E623DD"/>
    <w:rsid w:val="00E652F4"/>
    <w:rsid w:val="00E80A15"/>
    <w:rsid w:val="00E80B5A"/>
    <w:rsid w:val="00EB42E8"/>
    <w:rsid w:val="00EC2876"/>
    <w:rsid w:val="00EC71BC"/>
    <w:rsid w:val="00ED06EF"/>
    <w:rsid w:val="00F11C4D"/>
    <w:rsid w:val="00F24DFC"/>
    <w:rsid w:val="00F25601"/>
    <w:rsid w:val="00F34DA7"/>
    <w:rsid w:val="00F400FC"/>
    <w:rsid w:val="00F469D8"/>
    <w:rsid w:val="00F53A34"/>
    <w:rsid w:val="00F6051A"/>
    <w:rsid w:val="00F75234"/>
    <w:rsid w:val="00F95BA1"/>
    <w:rsid w:val="00FA1174"/>
    <w:rsid w:val="00FA378A"/>
    <w:rsid w:val="00FA7437"/>
    <w:rsid w:val="00FD4B30"/>
    <w:rsid w:val="00FE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/>
    <o:shapelayout v:ext="edit">
      <o:idmap v:ext="edit" data="1"/>
    </o:shapelayout>
  </w:shapeDefaults>
  <w:decimalSymbol w:val="."/>
  <w:listSeparator w:val=","/>
  <w15:docId w15:val="{59DDAC58-D169-458C-97DE-9BD0E7E46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4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</w:rPr>
  </w:style>
  <w:style w:type="paragraph" w:styleId="Heading6">
    <w:name w:val="heading 6"/>
    <w:basedOn w:val="Normal"/>
    <w:next w:val="Normal"/>
    <w:qFormat/>
    <w:rsid w:val="002E503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/>
      <w:tabs>
        <w:tab w:val="left" w:pos="-648"/>
        <w:tab w:val="left" w:pos="72"/>
        <w:tab w:val="left" w:pos="792"/>
        <w:tab w:val="left" w:pos="1512"/>
        <w:tab w:val="left" w:pos="2232"/>
        <w:tab w:val="left" w:pos="2952"/>
        <w:tab w:val="left" w:pos="3672"/>
        <w:tab w:val="left" w:pos="4392"/>
        <w:tab w:val="left" w:pos="5112"/>
        <w:tab w:val="left" w:pos="5832"/>
        <w:tab w:val="left" w:pos="6552"/>
        <w:tab w:val="left" w:pos="7272"/>
        <w:tab w:val="left" w:pos="7992"/>
        <w:tab w:val="left" w:pos="8712"/>
      </w:tabs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ind w:left="72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BodyText">
    <w:name w:val="Body Text"/>
    <w:basedOn w:val="Normal"/>
    <w:rPr>
      <w:sz w:val="18"/>
    </w:rPr>
  </w:style>
  <w:style w:type="paragraph" w:styleId="BodyTextIndent3">
    <w:name w:val="Body Text Indent 3"/>
    <w:basedOn w:val="Normal"/>
    <w:pPr>
      <w:ind w:left="720" w:hanging="720"/>
    </w:pPr>
    <w:rPr>
      <w:rFonts w:ascii="Times New" w:hAnsi="Times New"/>
      <w:sz w:val="20"/>
    </w:rPr>
  </w:style>
  <w:style w:type="paragraph" w:styleId="BodyText3">
    <w:name w:val="Body Text 3"/>
    <w:basedOn w:val="Normal"/>
  </w:style>
  <w:style w:type="paragraph" w:customStyle="1" w:styleId="InsideAddress">
    <w:name w:val="Inside Address"/>
    <w:basedOn w:val="Normal"/>
    <w:rPr>
      <w:sz w:val="20"/>
    </w:rPr>
  </w:style>
  <w:style w:type="paragraph" w:customStyle="1" w:styleId="Style1">
    <w:name w:val="Style1"/>
    <w:basedOn w:val="Heading4"/>
    <w:pPr>
      <w:tabs>
        <w:tab w:val="num" w:pos="360"/>
      </w:tabs>
    </w:pPr>
    <w:rPr>
      <w:caps/>
      <w:sz w:val="28"/>
    </w:rPr>
  </w:style>
  <w:style w:type="paragraph" w:styleId="BodyTextIndent">
    <w:name w:val="Body Text Indent"/>
    <w:basedOn w:val="Normal"/>
    <w:pPr>
      <w:tabs>
        <w:tab w:val="left" w:pos="450"/>
      </w:tabs>
      <w:autoSpaceDE w:val="0"/>
      <w:autoSpaceDN w:val="0"/>
      <w:adjustRightInd w:val="0"/>
      <w:ind w:left="450" w:hanging="450"/>
    </w:pPr>
    <w:rPr>
      <w:rFonts w:ascii="TimesNewRoman" w:hAnsi="TimesNewRoman"/>
      <w:color w:val="FF0000"/>
      <w:szCs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Title">
    <w:name w:val="Title"/>
    <w:basedOn w:val="Normal"/>
    <w:qFormat/>
    <w:rsid w:val="002E5034"/>
    <w:pPr>
      <w:jc w:val="center"/>
    </w:pPr>
    <w:rPr>
      <w:b/>
      <w:sz w:val="28"/>
    </w:rPr>
  </w:style>
  <w:style w:type="paragraph" w:styleId="BalloonText">
    <w:name w:val="Balloon Text"/>
    <w:basedOn w:val="Normal"/>
    <w:link w:val="BalloonTextChar"/>
    <w:rsid w:val="00DA6F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6F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7C5B"/>
    <w:pPr>
      <w:ind w:left="720"/>
    </w:pPr>
  </w:style>
  <w:style w:type="paragraph" w:styleId="NormalWeb">
    <w:name w:val="Normal (Web)"/>
    <w:basedOn w:val="Normal"/>
    <w:rsid w:val="008A68C6"/>
    <w:pPr>
      <w:spacing w:before="100" w:beforeAutospacing="1" w:after="100" w:afterAutospacing="1"/>
    </w:pPr>
    <w:rPr>
      <w:szCs w:val="24"/>
    </w:rPr>
  </w:style>
  <w:style w:type="character" w:styleId="Strong">
    <w:name w:val="Strong"/>
    <w:basedOn w:val="DefaultParagraphFont"/>
    <w:qFormat/>
    <w:rsid w:val="008A68C6"/>
    <w:rPr>
      <w:b/>
      <w:bCs/>
    </w:rPr>
  </w:style>
  <w:style w:type="character" w:styleId="CommentReference">
    <w:name w:val="annotation reference"/>
    <w:basedOn w:val="DefaultParagraphFont"/>
    <w:rsid w:val="0063321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3321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633216"/>
  </w:style>
  <w:style w:type="paragraph" w:styleId="CommentSubject">
    <w:name w:val="annotation subject"/>
    <w:basedOn w:val="CommentText"/>
    <w:next w:val="CommentText"/>
    <w:link w:val="CommentSubjectChar"/>
    <w:rsid w:val="006332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332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3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93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2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8811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478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0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781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4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phycotech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776</Words>
  <Characters>4425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clean metals sampling</vt:lpstr>
    </vt:vector>
  </TitlesOfParts>
  <Company>Department of Environmental Protection/ DWM</Company>
  <LinksUpToDate>false</LinksUpToDate>
  <CharactersWithSpaces>5191</CharactersWithSpaces>
  <SharedDoc>false</SharedDoc>
  <HLinks>
    <vt:vector size="6" baseType="variant">
      <vt:variant>
        <vt:i4>7340099</vt:i4>
      </vt:variant>
      <vt:variant>
        <vt:i4>0</vt:i4>
      </vt:variant>
      <vt:variant>
        <vt:i4>0</vt:i4>
      </vt:variant>
      <vt:variant>
        <vt:i4>5</vt:i4>
      </vt:variant>
      <vt:variant>
        <vt:lpwstr>mailto:info@phycotech.com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clean metals sampling</dc:title>
  <dc:subject>clean metals sampling</dc:subject>
  <dc:creator>Richard Chase</dc:creator>
  <cp:keywords>SOP</cp:keywords>
  <cp:lastModifiedBy>Chase, Richard F. (DEP)</cp:lastModifiedBy>
  <cp:revision>2</cp:revision>
  <cp:lastPrinted>2016-05-27T15:59:00Z</cp:lastPrinted>
  <dcterms:created xsi:type="dcterms:W3CDTF">2020-02-20T18:08:00Z</dcterms:created>
  <dcterms:modified xsi:type="dcterms:W3CDTF">2020-02-20T18:08:00Z</dcterms:modified>
  <cp:category>DWM SOP</cp:category>
</cp:coreProperties>
</file>